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2FE" w:rsidRDefault="004C72FE" w:rsidP="004C72FE">
      <w:pPr>
        <w:spacing w:after="0" w:line="240" w:lineRule="auto"/>
        <w:rPr>
          <w:ins w:id="0" w:author="Author"/>
          <w:rFonts w:ascii="Times New Roman" w:eastAsia="Times New Roman" w:hAnsi="Times New Roman" w:cs="Times New Roman"/>
          <w:b/>
          <w:sz w:val="20"/>
          <w:szCs w:val="20"/>
          <w:lang w:val="en-GB" w:eastAsia="es-ES"/>
        </w:rPr>
      </w:pPr>
      <w:bookmarkStart w:id="1" w:name="_GoBack"/>
      <w:bookmarkEnd w:id="1"/>
      <w:ins w:id="2" w:author="Author">
        <w:r>
          <w:rPr>
            <w:rFonts w:ascii="Times New Roman" w:eastAsia="Times New Roman" w:hAnsi="Times New Roman" w:cs="Times New Roman"/>
            <w:b/>
            <w:sz w:val="20"/>
            <w:szCs w:val="20"/>
            <w:lang w:val="en-GB" w:eastAsia="es-ES"/>
          </w:rPr>
          <w:t>Annex III</w:t>
        </w:r>
      </w:ins>
    </w:p>
    <w:p w:rsidR="004C72FE" w:rsidRDefault="004C72FE" w:rsidP="005D627F">
      <w:pPr>
        <w:spacing w:after="0" w:line="240" w:lineRule="auto"/>
        <w:rPr>
          <w:ins w:id="3" w:author="Author"/>
          <w:rFonts w:ascii="Times New Roman" w:eastAsia="Times New Roman" w:hAnsi="Times New Roman" w:cs="Times New Roman"/>
          <w:b/>
          <w:sz w:val="20"/>
          <w:szCs w:val="20"/>
          <w:lang w:val="en-GB" w:eastAsia="es-ES"/>
        </w:rPr>
      </w:pPr>
    </w:p>
    <w:p w:rsidR="005D627F" w:rsidRPr="00B32ADF" w:rsidRDefault="005D627F" w:rsidP="005D627F">
      <w:pPr>
        <w:spacing w:after="0" w:line="240" w:lineRule="auto"/>
        <w:rPr>
          <w:rFonts w:ascii="Times New Roman" w:eastAsia="Times New Roman" w:hAnsi="Times New Roman" w:cs="Times New Roman"/>
          <w:b/>
          <w:sz w:val="20"/>
          <w:szCs w:val="20"/>
          <w:lang w:val="en-GB" w:eastAsia="es-ES"/>
        </w:rPr>
      </w:pPr>
      <w:r w:rsidRPr="00B32ADF">
        <w:rPr>
          <w:rFonts w:ascii="Times New Roman" w:eastAsia="Times New Roman" w:hAnsi="Times New Roman" w:cs="Times New Roman"/>
          <w:b/>
          <w:sz w:val="20"/>
          <w:szCs w:val="20"/>
          <w:lang w:val="en-GB" w:eastAsia="es-ES"/>
        </w:rPr>
        <w:t xml:space="preserve">S.26.07. - Solvency Capital Requirement – Simplifications  </w:t>
      </w:r>
    </w:p>
    <w:p w:rsidR="005D627F" w:rsidRPr="00B32ADF" w:rsidRDefault="005D627F" w:rsidP="005D627F">
      <w:pPr>
        <w:spacing w:after="0" w:line="240" w:lineRule="auto"/>
        <w:rPr>
          <w:rFonts w:ascii="Times New Roman" w:eastAsia="Times New Roman" w:hAnsi="Times New Roman" w:cs="Times New Roman"/>
          <w:sz w:val="20"/>
          <w:szCs w:val="20"/>
          <w:lang w:val="en-GB" w:eastAsia="es-ES"/>
        </w:rPr>
      </w:pPr>
    </w:p>
    <w:p w:rsidR="005D627F" w:rsidRPr="00B32ADF" w:rsidRDefault="005D627F" w:rsidP="005D627F">
      <w:pPr>
        <w:spacing w:after="0" w:line="240" w:lineRule="auto"/>
        <w:rPr>
          <w:rFonts w:ascii="Times New Roman" w:eastAsia="Times New Roman" w:hAnsi="Times New Roman" w:cs="Times New Roman"/>
          <w:b/>
          <w:sz w:val="20"/>
          <w:szCs w:val="20"/>
          <w:lang w:val="en-GB" w:eastAsia="es-ES"/>
        </w:rPr>
      </w:pPr>
      <w:r w:rsidRPr="00B32ADF">
        <w:rPr>
          <w:rFonts w:ascii="Times New Roman" w:eastAsia="Times New Roman" w:hAnsi="Times New Roman" w:cs="Times New Roman"/>
          <w:b/>
          <w:sz w:val="20"/>
          <w:szCs w:val="20"/>
          <w:lang w:val="en-GB" w:eastAsia="es-ES"/>
        </w:rPr>
        <w:t xml:space="preserve">General comments: </w:t>
      </w:r>
    </w:p>
    <w:p w:rsidR="005D627F" w:rsidRPr="00B32ADF" w:rsidRDefault="005D627F" w:rsidP="005D627F">
      <w:pPr>
        <w:spacing w:after="0" w:line="240" w:lineRule="auto"/>
        <w:rPr>
          <w:rFonts w:ascii="Times New Roman" w:eastAsia="Times New Roman" w:hAnsi="Times New Roman" w:cs="Times New Roman"/>
          <w:sz w:val="20"/>
          <w:szCs w:val="20"/>
          <w:lang w:val="en-GB" w:eastAsia="es-ES"/>
        </w:rPr>
      </w:pPr>
    </w:p>
    <w:p w:rsidR="005D627F" w:rsidRPr="00B32ADF" w:rsidRDefault="005D627F" w:rsidP="005D627F">
      <w:pPr>
        <w:spacing w:after="0" w:line="240" w:lineRule="auto"/>
        <w:jc w:val="both"/>
        <w:rPr>
          <w:rFonts w:ascii="Times New Roman" w:eastAsia="Times New Roman" w:hAnsi="Times New Roman" w:cs="Times New Roman"/>
          <w:sz w:val="20"/>
          <w:szCs w:val="20"/>
          <w:lang w:val="en-GB" w:eastAsia="es-ES"/>
        </w:rPr>
      </w:pPr>
      <w:r w:rsidRPr="00B32ADF">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D627F" w:rsidRPr="00B32ADF" w:rsidRDefault="005D627F" w:rsidP="005D627F">
      <w:pPr>
        <w:spacing w:after="0" w:line="240" w:lineRule="auto"/>
        <w:jc w:val="both"/>
        <w:rPr>
          <w:rFonts w:ascii="Times New Roman" w:eastAsia="Times New Roman" w:hAnsi="Times New Roman" w:cs="Times New Roman"/>
          <w:sz w:val="20"/>
          <w:szCs w:val="20"/>
          <w:lang w:val="en-GB" w:eastAsia="es-ES"/>
        </w:rPr>
      </w:pPr>
    </w:p>
    <w:p w:rsidR="005D627F" w:rsidRPr="00B32ADF" w:rsidRDefault="005D627F" w:rsidP="005D627F">
      <w:p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This annex relates to annual submission of information for </w:t>
      </w:r>
      <w:r w:rsidR="009706E6" w:rsidRPr="00B32ADF">
        <w:rPr>
          <w:rFonts w:ascii="Times New Roman" w:hAnsi="Times New Roman" w:cs="Times New Roman"/>
          <w:sz w:val="20"/>
          <w:szCs w:val="20"/>
          <w:lang w:val="en-GB"/>
        </w:rPr>
        <w:t>groups</w:t>
      </w:r>
      <w:r w:rsidRPr="00B32ADF">
        <w:rPr>
          <w:rFonts w:ascii="Times New Roman" w:hAnsi="Times New Roman" w:cs="Times New Roman"/>
          <w:sz w:val="20"/>
          <w:szCs w:val="20"/>
          <w:lang w:val="en-GB"/>
        </w:rPr>
        <w:t xml:space="preserve">, ring fenced-funds, matching </w:t>
      </w:r>
      <w:r w:rsidR="00426CD7" w:rsidRPr="00B32ADF">
        <w:rPr>
          <w:rFonts w:ascii="Times New Roman" w:hAnsi="Times New Roman" w:cs="Times New Roman"/>
          <w:sz w:val="20"/>
          <w:szCs w:val="20"/>
          <w:lang w:val="en-GB"/>
        </w:rPr>
        <w:t xml:space="preserve">adjustment </w:t>
      </w:r>
      <w:r w:rsidRPr="00B32ADF">
        <w:rPr>
          <w:rFonts w:ascii="Times New Roman" w:hAnsi="Times New Roman" w:cs="Times New Roman"/>
          <w:sz w:val="20"/>
          <w:szCs w:val="20"/>
          <w:lang w:val="en-GB"/>
        </w:rPr>
        <w:t>portfolios and remaining part.</w:t>
      </w:r>
    </w:p>
    <w:p w:rsidR="005D627F" w:rsidRPr="00B32ADF" w:rsidRDefault="005D627F" w:rsidP="005D627F">
      <w:pPr>
        <w:jc w:val="both"/>
        <w:rPr>
          <w:rFonts w:ascii="Times New Roman" w:hAnsi="Times New Roman" w:cs="Times New Roman"/>
          <w:sz w:val="20"/>
          <w:szCs w:val="20"/>
          <w:lang w:val="en-GB"/>
        </w:rPr>
      </w:pPr>
      <w:del w:id="4" w:author="Author">
        <w:r w:rsidRPr="00B32ADF" w:rsidDel="004C72FE">
          <w:rPr>
            <w:rFonts w:ascii="Times New Roman" w:hAnsi="Times New Roman" w:cs="Times New Roman"/>
            <w:sz w:val="20"/>
            <w:szCs w:val="20"/>
            <w:lang w:val="en-GB"/>
          </w:rPr>
          <w:delText>The variant</w:delText>
        </w:r>
      </w:del>
      <w:ins w:id="5" w:author="Author">
        <w:r w:rsidR="004C72FE">
          <w:rPr>
            <w:rFonts w:ascii="Times New Roman" w:hAnsi="Times New Roman" w:cs="Times New Roman"/>
            <w:sz w:val="20"/>
            <w:szCs w:val="20"/>
            <w:lang w:val="en-GB"/>
          </w:rPr>
          <w:t>Template</w:t>
        </w:r>
      </w:ins>
      <w:r w:rsidRPr="00B32ADF">
        <w:rPr>
          <w:rFonts w:ascii="Times New Roman" w:hAnsi="Times New Roman" w:cs="Times New Roman"/>
          <w:sz w:val="20"/>
          <w:szCs w:val="20"/>
          <w:lang w:val="en-GB"/>
        </w:rPr>
        <w:t xml:space="preserve"> S</w:t>
      </w:r>
      <w:ins w:id="6" w:author="Author">
        <w:r w:rsidR="001E1B51">
          <w:rPr>
            <w:rFonts w:ascii="Times New Roman" w:hAnsi="Times New Roman" w:cs="Times New Roman"/>
            <w:sz w:val="20"/>
            <w:szCs w:val="20"/>
            <w:lang w:val="en-GB"/>
          </w:rPr>
          <w:t>R</w:t>
        </w:r>
      </w:ins>
      <w:r w:rsidRPr="00B32ADF">
        <w:rPr>
          <w:rFonts w:ascii="Times New Roman" w:hAnsi="Times New Roman" w:cs="Times New Roman"/>
          <w:sz w:val="20"/>
          <w:szCs w:val="20"/>
          <w:lang w:val="en-GB"/>
        </w:rPr>
        <w:t>.26.07</w:t>
      </w:r>
      <w:del w:id="7" w:author="Author">
        <w:r w:rsidRPr="00B32ADF" w:rsidDel="001E1B51">
          <w:rPr>
            <w:rFonts w:ascii="Times New Roman" w:hAnsi="Times New Roman" w:cs="Times New Roman"/>
            <w:sz w:val="20"/>
            <w:szCs w:val="20"/>
            <w:lang w:val="en-GB"/>
          </w:rPr>
          <w:delText>.</w:delText>
        </w:r>
        <w:r w:rsidRPr="00B32ADF" w:rsidDel="004C72FE">
          <w:rPr>
            <w:rFonts w:ascii="Times New Roman" w:hAnsi="Times New Roman" w:cs="Times New Roman"/>
            <w:sz w:val="20"/>
            <w:szCs w:val="20"/>
            <w:lang w:val="en-GB"/>
          </w:rPr>
          <w:delText>l</w:delText>
        </w:r>
      </w:del>
      <w:r w:rsidRPr="00B32ADF">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rsidR="004E7C16" w:rsidRPr="005B20E8" w:rsidRDefault="004E7C16" w:rsidP="004E7C16">
      <w:pPr>
        <w:jc w:val="both"/>
        <w:rPr>
          <w:ins w:id="8" w:author="Author"/>
          <w:rFonts w:ascii="Times New Roman" w:hAnsi="Times New Roman" w:cs="Times New Roman"/>
          <w:sz w:val="20"/>
          <w:szCs w:val="20"/>
          <w:lang w:val="en-GB"/>
        </w:rPr>
      </w:pPr>
      <w:ins w:id="9" w:author="Author">
        <w:r w:rsidRPr="00957DB2">
          <w:rPr>
            <w:rFonts w:ascii="Times New Roman" w:hAnsi="Times New Roman" w:cs="Times New Roman"/>
            <w:sz w:val="20"/>
            <w:szCs w:val="20"/>
            <w:lang w:val="en-GB"/>
            <w:rPrChange w:id="10" w:author="Author">
              <w:rPr>
                <w:rFonts w:ascii="Times New Roman" w:hAnsi="Times New Roman" w:cs="Times New Roman"/>
                <w:sz w:val="20"/>
                <w:szCs w:val="20"/>
                <w:highlight w:val="yellow"/>
                <w:lang w:val="en-GB"/>
              </w:rPr>
            </w:rPrChange>
          </w:rPr>
          <w:t xml:space="preserve">Template SR.26.07 is only applicable in relation to RFF/MAP from undertakings consolidated according to Article 335(1)(a), (b) and (c) of Delegated Regulation </w:t>
        </w:r>
        <w:r w:rsidR="00071CBA">
          <w:rPr>
            <w:rFonts w:ascii="Times New Roman" w:hAnsi="Times New Roman" w:cs="Times New Roman"/>
            <w:sz w:val="20"/>
            <w:szCs w:val="20"/>
            <w:lang w:val="en-GB"/>
          </w:rPr>
          <w:t xml:space="preserve">(EU) </w:t>
        </w:r>
        <w:r w:rsidRPr="00957DB2">
          <w:rPr>
            <w:rFonts w:ascii="Times New Roman" w:hAnsi="Times New Roman" w:cs="Times New Roman"/>
            <w:sz w:val="20"/>
            <w:szCs w:val="20"/>
            <w:lang w:val="en-GB"/>
            <w:rPrChange w:id="11" w:author="Author">
              <w:rPr>
                <w:rFonts w:ascii="Times New Roman" w:hAnsi="Times New Roman" w:cs="Times New Roman"/>
                <w:sz w:val="20"/>
                <w:szCs w:val="20"/>
                <w:highlight w:val="yellow"/>
                <w:lang w:val="en-GB"/>
              </w:rPr>
            </w:rPrChange>
          </w:rPr>
          <w:t>2015/35, when method 1 (Accounting consolidation-based method) is used, either exclusively or in combination with method 2 (Deduction and aggregation method).</w:t>
        </w:r>
      </w:ins>
    </w:p>
    <w:p w:rsidR="00C31C12" w:rsidRPr="00B32ADF" w:rsidRDefault="00C31C12" w:rsidP="00C31C12">
      <w:p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For group reporting the following specific requirements shall be met: </w:t>
      </w:r>
    </w:p>
    <w:p w:rsidR="00C31C12" w:rsidRPr="00B32ADF" w:rsidRDefault="00C31C12" w:rsidP="00C31C12">
      <w:pPr>
        <w:pStyle w:val="ListParagraph"/>
        <w:numPr>
          <w:ilvl w:val="0"/>
          <w:numId w:val="2"/>
        </w:num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This information is applicable when method 1 as defined in Article 230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is  used,  either  exclusively  or  in  combination with method 2 as defined in Article 233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w:t>
      </w:r>
    </w:p>
    <w:p w:rsidR="00C31C12" w:rsidRPr="00B32ADF" w:rsidRDefault="00C31C12" w:rsidP="00C31C12">
      <w:pPr>
        <w:pStyle w:val="ListParagraph"/>
        <w:numPr>
          <w:ilvl w:val="0"/>
          <w:numId w:val="2"/>
        </w:num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and; </w:t>
      </w:r>
    </w:p>
    <w:p w:rsidR="00C31C12" w:rsidRPr="00B32ADF" w:rsidRDefault="00C31C12" w:rsidP="00C31C12">
      <w:pPr>
        <w:pStyle w:val="ListParagraph"/>
        <w:numPr>
          <w:ilvl w:val="0"/>
          <w:numId w:val="2"/>
        </w:numPr>
        <w:jc w:val="both"/>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This information does not apply to groups when method 2 as defined in Article 233 of </w:t>
      </w:r>
      <w:r w:rsidR="00B32ADF">
        <w:rPr>
          <w:rFonts w:ascii="Times New Roman" w:eastAsia="Times New Roman" w:hAnsi="Times New Roman" w:cs="Times New Roman"/>
          <w:sz w:val="20"/>
          <w:szCs w:val="20"/>
          <w:lang w:val="en-GB" w:eastAsia="es-ES"/>
        </w:rPr>
        <w:t>Directive 2009/138/EC</w:t>
      </w:r>
      <w:r w:rsidRPr="00B32ADF">
        <w:rPr>
          <w:rFonts w:ascii="Times New Roman" w:hAnsi="Times New Roman" w:cs="Times New Roman"/>
          <w:sz w:val="20"/>
          <w:szCs w:val="20"/>
          <w:lang w:val="en-GB"/>
        </w:rPr>
        <w:t xml:space="preserve"> is being used exclusively.</w:t>
      </w:r>
    </w:p>
    <w:tbl>
      <w:tblPr>
        <w:tblStyle w:val="TableGrid"/>
        <w:tblW w:w="0" w:type="auto"/>
        <w:tblLook w:val="04A0" w:firstRow="1" w:lastRow="0" w:firstColumn="1" w:lastColumn="0" w:noHBand="0" w:noVBand="1"/>
      </w:tblPr>
      <w:tblGrid>
        <w:gridCol w:w="1283"/>
        <w:gridCol w:w="113"/>
        <w:gridCol w:w="2297"/>
        <w:gridCol w:w="4955"/>
      </w:tblGrid>
      <w:tr w:rsidR="005D627F" w:rsidRPr="00B32ADF" w:rsidTr="005D627F">
        <w:tc>
          <w:tcPr>
            <w:tcW w:w="1375" w:type="dxa"/>
            <w:gridSpan w:val="2"/>
          </w:tcPr>
          <w:p w:rsidR="005D627F" w:rsidRPr="00B32ADF" w:rsidRDefault="005D627F" w:rsidP="005D627F">
            <w:pPr>
              <w:jc w:val="center"/>
              <w:rPr>
                <w:rFonts w:ascii="Times New Roman" w:hAnsi="Times New Roman" w:cs="Times New Roman"/>
                <w:sz w:val="20"/>
                <w:szCs w:val="20"/>
                <w:lang w:val="en-GB"/>
              </w:rPr>
            </w:pPr>
          </w:p>
        </w:tc>
        <w:tc>
          <w:tcPr>
            <w:tcW w:w="2297" w:type="dxa"/>
          </w:tcPr>
          <w:p w:rsidR="005D627F" w:rsidRPr="00B32ADF" w:rsidRDefault="005D627F" w:rsidP="005D627F">
            <w:pPr>
              <w:jc w:val="center"/>
              <w:rPr>
                <w:rFonts w:ascii="Times New Roman" w:hAnsi="Times New Roman" w:cs="Times New Roman"/>
                <w:sz w:val="20"/>
                <w:szCs w:val="20"/>
                <w:lang w:val="en-GB"/>
              </w:rPr>
            </w:pPr>
            <w:r w:rsidRPr="00B32ADF">
              <w:rPr>
                <w:rFonts w:ascii="Times New Roman" w:eastAsia="Times New Roman" w:hAnsi="Times New Roman" w:cs="Times New Roman"/>
                <w:b/>
                <w:sz w:val="20"/>
                <w:szCs w:val="20"/>
                <w:lang w:val="en-GB" w:eastAsia="es-ES"/>
              </w:rPr>
              <w:t>ITEM</w:t>
            </w:r>
          </w:p>
        </w:tc>
        <w:tc>
          <w:tcPr>
            <w:tcW w:w="4955" w:type="dxa"/>
          </w:tcPr>
          <w:p w:rsidR="005D627F" w:rsidRPr="00B32ADF" w:rsidRDefault="005D627F" w:rsidP="005D627F">
            <w:pPr>
              <w:jc w:val="center"/>
              <w:rPr>
                <w:rFonts w:ascii="Times New Roman" w:hAnsi="Times New Roman" w:cs="Times New Roman"/>
                <w:sz w:val="20"/>
                <w:szCs w:val="20"/>
                <w:lang w:val="en-GB"/>
              </w:rPr>
            </w:pPr>
            <w:r w:rsidRPr="00B32ADF">
              <w:rPr>
                <w:rFonts w:ascii="Times New Roman" w:eastAsia="Times New Roman" w:hAnsi="Times New Roman" w:cs="Times New Roman"/>
                <w:b/>
                <w:sz w:val="20"/>
                <w:szCs w:val="20"/>
                <w:lang w:val="en-GB" w:eastAsia="es-ES"/>
              </w:rPr>
              <w:t>INSTRUCTIONS</w:t>
            </w:r>
          </w:p>
        </w:tc>
      </w:tr>
      <w:tr w:rsidR="005D627F" w:rsidRPr="00B32ADF" w:rsidTr="005D627F">
        <w:tc>
          <w:tcPr>
            <w:tcW w:w="1375" w:type="dxa"/>
            <w:gridSpan w:val="2"/>
          </w:tcPr>
          <w:p w:rsidR="005D627F" w:rsidRPr="00B32ADF" w:rsidRDefault="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Z0010</w:t>
            </w:r>
          </w:p>
        </w:tc>
        <w:tc>
          <w:tcPr>
            <w:tcW w:w="2297" w:type="dxa"/>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 xml:space="preserve">Article 112 </w:t>
            </w:r>
          </w:p>
        </w:tc>
        <w:tc>
          <w:tcPr>
            <w:tcW w:w="4955" w:type="dxa"/>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1 – Article 112(7) reporting</w:t>
            </w:r>
          </w:p>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2 – Regular reporting</w:t>
            </w:r>
          </w:p>
        </w:tc>
      </w:tr>
      <w:tr w:rsidR="005D627F" w:rsidRPr="00B32ADF" w:rsidTr="00672A2F">
        <w:trPr>
          <w:trHeight w:val="1378"/>
        </w:trPr>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Z0020</w:t>
            </w:r>
          </w:p>
        </w:tc>
        <w:tc>
          <w:tcPr>
            <w:tcW w:w="2297" w:type="dxa"/>
            <w:tcBorders>
              <w:bottom w:val="single" w:sz="4" w:space="0" w:color="auto"/>
            </w:tcBorders>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 xml:space="preserve">Ring-fenced fund, matching </w:t>
            </w:r>
            <w:r w:rsidR="00426CD7" w:rsidRPr="00B32ADF">
              <w:rPr>
                <w:rFonts w:ascii="Times New Roman" w:eastAsia="Times New Roman" w:hAnsi="Times New Roman" w:cs="Times New Roman"/>
                <w:sz w:val="20"/>
                <w:szCs w:val="20"/>
                <w:lang w:val="en-GB" w:eastAsia="es-ES"/>
              </w:rPr>
              <w:t xml:space="preserve">adjustment </w:t>
            </w:r>
            <w:r w:rsidRPr="00B32ADF">
              <w:rPr>
                <w:rFonts w:ascii="Times New Roman" w:eastAsia="Times New Roman" w:hAnsi="Times New Roman" w:cs="Times New Roman"/>
                <w:sz w:val="20"/>
                <w:szCs w:val="20"/>
                <w:lang w:val="en-GB" w:eastAsia="es-ES"/>
              </w:rPr>
              <w:t>portfolio or remaining part</w:t>
            </w:r>
          </w:p>
        </w:tc>
        <w:tc>
          <w:tcPr>
            <w:tcW w:w="4955" w:type="dxa"/>
            <w:tcBorders>
              <w:bottom w:val="single" w:sz="4" w:space="0" w:color="auto"/>
            </w:tcBorders>
          </w:tcPr>
          <w:p w:rsidR="00F40CCD" w:rsidRPr="00B32ADF" w:rsidRDefault="005D627F" w:rsidP="00F40CCD">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 xml:space="preserve">Identifies whether the reported figures are with regard to a RFF, matching </w:t>
            </w:r>
            <w:r w:rsidR="00426CD7" w:rsidRPr="00B32ADF">
              <w:rPr>
                <w:rFonts w:ascii="Times New Roman" w:eastAsia="Times New Roman" w:hAnsi="Times New Roman" w:cs="Times New Roman"/>
                <w:sz w:val="20"/>
                <w:szCs w:val="20"/>
                <w:lang w:val="en-GB" w:eastAsia="es-ES"/>
              </w:rPr>
              <w:t xml:space="preserve">adjustment </w:t>
            </w:r>
            <w:r w:rsidRPr="00B32ADF">
              <w:rPr>
                <w:rFonts w:ascii="Times New Roman" w:eastAsia="Times New Roman" w:hAnsi="Times New Roman" w:cs="Times New Roman"/>
                <w:sz w:val="20"/>
                <w:szCs w:val="20"/>
                <w:lang w:val="en-GB" w:eastAsia="es-ES"/>
              </w:rPr>
              <w:t>portfolio or to the remaining part. One of the options in the following closed list shall be used:</w:t>
            </w:r>
            <w:r w:rsidRPr="00B32ADF">
              <w:rPr>
                <w:rFonts w:ascii="Times New Roman" w:eastAsia="Times New Roman" w:hAnsi="Times New Roman" w:cs="Times New Roman"/>
                <w:sz w:val="20"/>
                <w:szCs w:val="20"/>
                <w:lang w:val="en-GB" w:eastAsia="es-ES"/>
              </w:rPr>
              <w:br/>
            </w:r>
            <w:r w:rsidR="00F40CCD" w:rsidRPr="00B32ADF">
              <w:rPr>
                <w:rFonts w:ascii="Times New Roman" w:eastAsia="Times New Roman" w:hAnsi="Times New Roman" w:cs="Times New Roman"/>
                <w:sz w:val="20"/>
                <w:szCs w:val="20"/>
                <w:lang w:val="en-GB" w:eastAsia="es-ES"/>
              </w:rPr>
              <w:t>1 – RFF/MAP</w:t>
            </w:r>
            <w:r w:rsidR="00F40CCD" w:rsidRPr="00B32ADF" w:rsidDel="00C11F0B">
              <w:rPr>
                <w:rFonts w:ascii="Times New Roman" w:eastAsia="Times New Roman" w:hAnsi="Times New Roman" w:cs="Times New Roman"/>
                <w:sz w:val="20"/>
                <w:szCs w:val="20"/>
                <w:lang w:val="en-GB" w:eastAsia="es-ES"/>
              </w:rPr>
              <w:t xml:space="preserve"> </w:t>
            </w:r>
            <w:r w:rsidR="00F40CCD" w:rsidRPr="00B32ADF">
              <w:rPr>
                <w:rFonts w:ascii="Times New Roman" w:eastAsia="Times New Roman" w:hAnsi="Times New Roman" w:cs="Times New Roman"/>
                <w:sz w:val="20"/>
                <w:szCs w:val="20"/>
                <w:lang w:val="en-GB" w:eastAsia="es-ES"/>
              </w:rPr>
              <w:br/>
              <w:t>2 – Remaining part</w:t>
            </w:r>
          </w:p>
          <w:p w:rsidR="005D627F" w:rsidRPr="00B32ADF" w:rsidRDefault="005D627F" w:rsidP="00244BD1">
            <w:pPr>
              <w:rPr>
                <w:rFonts w:ascii="Times New Roman" w:eastAsia="Times New Roman" w:hAnsi="Times New Roman" w:cs="Times New Roman"/>
                <w:sz w:val="20"/>
                <w:szCs w:val="20"/>
                <w:lang w:val="en-GB" w:eastAsia="es-ES"/>
              </w:rPr>
            </w:pPr>
          </w:p>
        </w:tc>
      </w:tr>
      <w:tr w:rsidR="005D627F" w:rsidRPr="00B32ADF" w:rsidTr="00672A2F">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Z0030</w:t>
            </w:r>
          </w:p>
        </w:tc>
        <w:tc>
          <w:tcPr>
            <w:tcW w:w="2297" w:type="dxa"/>
            <w:tcBorders>
              <w:bottom w:val="single" w:sz="4" w:space="0" w:color="auto"/>
            </w:tcBorders>
          </w:tcPr>
          <w:p w:rsidR="005D627F" w:rsidRPr="00B32ADF" w:rsidRDefault="005D627F" w:rsidP="00244BD1">
            <w:pPr>
              <w:rPr>
                <w:rFonts w:ascii="Times New Roman" w:eastAsia="Times New Roman" w:hAnsi="Times New Roman" w:cs="Times New Roman"/>
                <w:sz w:val="20"/>
                <w:szCs w:val="20"/>
                <w:lang w:val="en-GB" w:eastAsia="es-ES"/>
              </w:rPr>
            </w:pPr>
            <w:r w:rsidRPr="00B32ADF">
              <w:rPr>
                <w:rFonts w:ascii="Times New Roman" w:eastAsia="Times New Roman" w:hAnsi="Times New Roman" w:cs="Times New Roman"/>
                <w:sz w:val="20"/>
                <w:szCs w:val="20"/>
                <w:lang w:val="en-GB" w:eastAsia="es-ES"/>
              </w:rPr>
              <w:t>Fund/Portfolio number</w:t>
            </w:r>
          </w:p>
        </w:tc>
        <w:tc>
          <w:tcPr>
            <w:tcW w:w="4955" w:type="dxa"/>
            <w:tcBorders>
              <w:bottom w:val="single" w:sz="4" w:space="0" w:color="auto"/>
            </w:tcBorders>
          </w:tcPr>
          <w:p w:rsidR="005D627F" w:rsidRPr="00B32ADF" w:rsidRDefault="004C72FE" w:rsidP="00244BD1">
            <w:pPr>
              <w:rPr>
                <w:rFonts w:ascii="Times New Roman" w:eastAsia="Times New Roman" w:hAnsi="Times New Roman" w:cs="Times New Roman"/>
                <w:sz w:val="20"/>
                <w:szCs w:val="20"/>
                <w:lang w:val="en-GB" w:eastAsia="es-ES"/>
              </w:rPr>
            </w:pPr>
            <w:ins w:id="12"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 i</w:t>
              </w:r>
            </w:ins>
            <w:del w:id="13" w:author="Author">
              <w:r w:rsidR="005D627F" w:rsidRPr="00B32ADF" w:rsidDel="004C72FE">
                <w:rPr>
                  <w:rFonts w:ascii="Times New Roman" w:eastAsia="Times New Roman" w:hAnsi="Times New Roman" w:cs="Times New Roman"/>
                  <w:sz w:val="20"/>
                  <w:szCs w:val="20"/>
                  <w:lang w:val="en-GB" w:eastAsia="es-ES"/>
                </w:rPr>
                <w:delText>I</w:delText>
              </w:r>
            </w:del>
            <w:r w:rsidR="005D627F" w:rsidRPr="00B32ADF">
              <w:rPr>
                <w:rFonts w:ascii="Times New Roman" w:eastAsia="Times New Roman" w:hAnsi="Times New Roman" w:cs="Times New Roman"/>
                <w:sz w:val="20"/>
                <w:szCs w:val="20"/>
                <w:lang w:val="en-GB" w:eastAsia="es-ES"/>
              </w:rPr>
              <w:t xml:space="preserve">dentification number for a ring fenced fund or matching </w:t>
            </w:r>
            <w:r w:rsidR="00426CD7" w:rsidRPr="00B32ADF">
              <w:rPr>
                <w:rFonts w:ascii="Times New Roman" w:eastAsia="Times New Roman" w:hAnsi="Times New Roman" w:cs="Times New Roman"/>
                <w:sz w:val="20"/>
                <w:szCs w:val="20"/>
                <w:lang w:val="en-GB" w:eastAsia="es-ES"/>
              </w:rPr>
              <w:t xml:space="preserve">adjustment </w:t>
            </w:r>
            <w:r w:rsidR="005D627F" w:rsidRPr="00B32ADF">
              <w:rPr>
                <w:rFonts w:ascii="Times New Roman" w:eastAsia="Times New Roman" w:hAnsi="Times New Roman" w:cs="Times New Roman"/>
                <w:sz w:val="20"/>
                <w:szCs w:val="20"/>
                <w:lang w:val="en-GB" w:eastAsia="es-ES"/>
              </w:rPr>
              <w:t xml:space="preserve">portfolio. This number is attributed by the undertaking </w:t>
            </w:r>
            <w:r w:rsidR="009706E6" w:rsidRPr="00B32ADF">
              <w:rPr>
                <w:rFonts w:ascii="Times New Roman" w:eastAsia="Times New Roman" w:hAnsi="Times New Roman" w:cs="Times New Roman"/>
                <w:sz w:val="20"/>
                <w:szCs w:val="20"/>
                <w:lang w:val="en-GB" w:eastAsia="es-ES"/>
              </w:rPr>
              <w:t xml:space="preserve">within the group </w:t>
            </w:r>
            <w:r w:rsidR="005D627F" w:rsidRPr="00B32ADF">
              <w:rPr>
                <w:rFonts w:ascii="Times New Roman" w:eastAsia="Times New Roman" w:hAnsi="Times New Roman" w:cs="Times New Roman"/>
                <w:sz w:val="20"/>
                <w:szCs w:val="20"/>
                <w:lang w:val="en-GB" w:eastAsia="es-ES"/>
              </w:rPr>
              <w:t>and must be consistent over time and with the fund/portfolio number reported in other templates</w:t>
            </w:r>
            <w:del w:id="14" w:author="Author">
              <w:r w:rsidR="005D627F" w:rsidRPr="00B32ADF" w:rsidDel="004E7C16">
                <w:rPr>
                  <w:rFonts w:ascii="Times New Roman" w:eastAsia="Times New Roman" w:hAnsi="Times New Roman" w:cs="Times New Roman"/>
                  <w:sz w:val="20"/>
                  <w:szCs w:val="20"/>
                  <w:lang w:val="en-GB" w:eastAsia="es-ES"/>
                </w:rPr>
                <w:delText>, e.g. S.26.02, S.14.01, S.23.01</w:delText>
              </w:r>
            </w:del>
            <w:r w:rsidR="005D627F" w:rsidRPr="00B32ADF">
              <w:rPr>
                <w:rFonts w:ascii="Times New Roman" w:eastAsia="Times New Roman" w:hAnsi="Times New Roman" w:cs="Times New Roman"/>
                <w:sz w:val="20"/>
                <w:szCs w:val="20"/>
                <w:lang w:val="en-GB" w:eastAsia="es-ES"/>
              </w:rPr>
              <w:t xml:space="preserve">. </w:t>
            </w:r>
          </w:p>
          <w:p w:rsidR="005D627F" w:rsidRPr="00B32ADF" w:rsidRDefault="005D627F" w:rsidP="00244BD1">
            <w:pPr>
              <w:rPr>
                <w:rFonts w:ascii="Times New Roman" w:eastAsia="Times New Roman" w:hAnsi="Times New Roman" w:cs="Times New Roman"/>
                <w:sz w:val="20"/>
                <w:szCs w:val="20"/>
                <w:lang w:val="en-GB" w:eastAsia="es-ES"/>
              </w:rPr>
            </w:pPr>
          </w:p>
          <w:p w:rsidR="005D627F" w:rsidRPr="00B32ADF" w:rsidRDefault="00E6775C" w:rsidP="00244BD1">
            <w:pPr>
              <w:rPr>
                <w:rFonts w:ascii="Times New Roman" w:eastAsia="Times New Roman" w:hAnsi="Times New Roman" w:cs="Times New Roman"/>
                <w:sz w:val="20"/>
                <w:szCs w:val="20"/>
                <w:lang w:val="en-GB" w:eastAsia="es-ES"/>
              </w:rPr>
            </w:pPr>
            <w:ins w:id="15"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ins>
            <w:del w:id="16" w:author="Author">
              <w:r w:rsidR="005D627F" w:rsidRPr="00B32ADF" w:rsidDel="00E6775C">
                <w:rPr>
                  <w:rFonts w:ascii="Times New Roman" w:eastAsia="Times New Roman" w:hAnsi="Times New Roman" w:cs="Times New Roman"/>
                  <w:sz w:val="20"/>
                  <w:szCs w:val="20"/>
                  <w:lang w:val="en-GB" w:eastAsia="es-ES"/>
                </w:rPr>
                <w:delText xml:space="preserve">This item is to be completed only when item Z0020 = 1 </w:delText>
              </w:r>
            </w:del>
          </w:p>
        </w:tc>
      </w:tr>
      <w:tr w:rsidR="00E6775C" w:rsidRPr="003E24EC" w:rsidTr="000B0814">
        <w:trPr>
          <w:ins w:id="17" w:author="Author"/>
        </w:trPr>
        <w:tc>
          <w:tcPr>
            <w:tcW w:w="1375" w:type="dxa"/>
            <w:gridSpan w:val="2"/>
            <w:tcBorders>
              <w:bottom w:val="single" w:sz="4" w:space="0" w:color="auto"/>
            </w:tcBorders>
          </w:tcPr>
          <w:p w:rsidR="00E6775C" w:rsidRPr="003E24EC" w:rsidRDefault="00E6775C" w:rsidP="000B0814">
            <w:pPr>
              <w:rPr>
                <w:ins w:id="18" w:author="Author"/>
                <w:rFonts w:ascii="Times New Roman" w:hAnsi="Times New Roman" w:cs="Times New Roman"/>
                <w:sz w:val="20"/>
                <w:szCs w:val="20"/>
                <w:lang w:val="en-GB"/>
              </w:rPr>
            </w:pPr>
            <w:ins w:id="19" w:author="Author">
              <w:r>
                <w:rPr>
                  <w:rFonts w:ascii="Times New Roman" w:hAnsi="Times New Roman" w:cs="Times New Roman"/>
                  <w:sz w:val="20"/>
                  <w:szCs w:val="20"/>
                  <w:lang w:val="en-GB"/>
                </w:rPr>
                <w:t>Z0040</w:t>
              </w:r>
            </w:ins>
          </w:p>
        </w:tc>
        <w:tc>
          <w:tcPr>
            <w:tcW w:w="2297" w:type="dxa"/>
            <w:tcBorders>
              <w:bottom w:val="single" w:sz="4" w:space="0" w:color="auto"/>
            </w:tcBorders>
          </w:tcPr>
          <w:p w:rsidR="00E6775C" w:rsidRPr="003E24EC" w:rsidRDefault="00E6775C" w:rsidP="000B0814">
            <w:pPr>
              <w:rPr>
                <w:ins w:id="20" w:author="Author"/>
                <w:rFonts w:ascii="Times New Roman" w:eastAsia="Times New Roman" w:hAnsi="Times New Roman" w:cs="Times New Roman"/>
                <w:sz w:val="20"/>
                <w:szCs w:val="20"/>
                <w:lang w:val="en-GB" w:eastAsia="es-ES"/>
              </w:rPr>
            </w:pPr>
            <w:ins w:id="21" w:author="Author">
              <w:r w:rsidRPr="00764CDC">
                <w:rPr>
                  <w:rFonts w:ascii="Times New Roman" w:eastAsia="Times New Roman" w:hAnsi="Times New Roman" w:cs="Times New Roman"/>
                  <w:sz w:val="20"/>
                  <w:szCs w:val="20"/>
                  <w:lang w:val="en-GB" w:eastAsia="es-ES"/>
                </w:rPr>
                <w:t>Currency for interest rate risk (captives)</w:t>
              </w:r>
            </w:ins>
          </w:p>
        </w:tc>
        <w:tc>
          <w:tcPr>
            <w:tcW w:w="4955" w:type="dxa"/>
            <w:tcBorders>
              <w:bottom w:val="single" w:sz="4" w:space="0" w:color="auto"/>
            </w:tcBorders>
          </w:tcPr>
          <w:p w:rsidR="00E6775C" w:rsidRPr="003E24EC" w:rsidRDefault="00E6775C" w:rsidP="000B0814">
            <w:pPr>
              <w:rPr>
                <w:ins w:id="22" w:author="Author"/>
                <w:rFonts w:ascii="Times New Roman" w:eastAsia="Times New Roman" w:hAnsi="Times New Roman" w:cs="Times New Roman"/>
                <w:sz w:val="20"/>
                <w:szCs w:val="20"/>
                <w:lang w:val="en-GB" w:eastAsia="es-ES"/>
              </w:rPr>
            </w:pPr>
            <w:ins w:id="23" w:author="Author">
              <w:r w:rsidRPr="003E24EC">
                <w:rPr>
                  <w:rFonts w:ascii="Times New Roman" w:hAnsi="Times New Roman" w:cs="Times New Roman"/>
                  <w:sz w:val="20"/>
                  <w:szCs w:val="20"/>
                  <w:lang w:val="en-GB"/>
                </w:rPr>
                <w:t>Identify the ISO 4217 alphabetic code of the currency of issue. Each currency shall be reported in a different line</w:t>
              </w:r>
            </w:ins>
          </w:p>
        </w:tc>
      </w:tr>
      <w:tr w:rsidR="005D627F" w:rsidRPr="00B32ADF" w:rsidTr="00672A2F">
        <w:tc>
          <w:tcPr>
            <w:tcW w:w="3672" w:type="dxa"/>
            <w:gridSpan w:val="3"/>
            <w:tcBorders>
              <w:top w:val="single" w:sz="4" w:space="0" w:color="auto"/>
              <w:left w:val="nil"/>
              <w:bottom w:val="single" w:sz="4" w:space="0" w:color="auto"/>
              <w:right w:val="nil"/>
            </w:tcBorders>
          </w:tcPr>
          <w:p w:rsidR="005D627F" w:rsidRPr="00B32ADF" w:rsidRDefault="005D627F" w:rsidP="00D27CE6">
            <w:pPr>
              <w:rPr>
                <w:rFonts w:ascii="Times New Roman" w:hAnsi="Times New Roman" w:cs="Times New Roman"/>
                <w:b/>
                <w:sz w:val="20"/>
                <w:szCs w:val="20"/>
                <w:lang w:val="en-GB"/>
              </w:rPr>
            </w:pPr>
            <w:r w:rsidRPr="00B32ADF">
              <w:rPr>
                <w:rFonts w:ascii="Times New Roman" w:hAnsi="Times New Roman" w:cs="Times New Roman"/>
                <w:b/>
                <w:sz w:val="20"/>
                <w:szCs w:val="20"/>
                <w:lang w:val="en-GB"/>
              </w:rPr>
              <w:t>Market risk</w:t>
            </w:r>
            <w:r w:rsidR="00A35F7E" w:rsidRPr="00B32ADF">
              <w:rPr>
                <w:rFonts w:ascii="Times New Roman" w:hAnsi="Times New Roman" w:cs="Times New Roman"/>
                <w:b/>
                <w:sz w:val="20"/>
                <w:szCs w:val="20"/>
                <w:lang w:val="en-GB"/>
              </w:rPr>
              <w:t xml:space="preserve"> (including captives)</w:t>
            </w:r>
          </w:p>
        </w:tc>
        <w:tc>
          <w:tcPr>
            <w:tcW w:w="4955" w:type="dxa"/>
            <w:tcBorders>
              <w:top w:val="single" w:sz="4" w:space="0" w:color="auto"/>
              <w:left w:val="nil"/>
              <w:bottom w:val="single" w:sz="4" w:space="0" w:color="auto"/>
              <w:right w:val="nil"/>
            </w:tcBorders>
          </w:tcPr>
          <w:p w:rsidR="005D627F" w:rsidRPr="00B32ADF" w:rsidRDefault="005D627F" w:rsidP="00D27CE6">
            <w:pPr>
              <w:rPr>
                <w:rFonts w:ascii="Times New Roman" w:hAnsi="Times New Roman" w:cs="Times New Roman"/>
                <w:sz w:val="20"/>
                <w:szCs w:val="20"/>
                <w:lang w:val="en-GB"/>
              </w:rPr>
            </w:pPr>
          </w:p>
        </w:tc>
      </w:tr>
      <w:tr w:rsidR="005D627F" w:rsidRPr="00B32ADF" w:rsidTr="00672A2F">
        <w:tc>
          <w:tcPr>
            <w:tcW w:w="1375" w:type="dxa"/>
            <w:gridSpan w:val="2"/>
            <w:tcBorders>
              <w:top w:val="single" w:sz="4" w:space="0" w:color="auto"/>
            </w:tcBorders>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R0010/C0010 to</w:t>
            </w:r>
          </w:p>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C0070</w:t>
            </w:r>
          </w:p>
          <w:p w:rsidR="005D627F" w:rsidRPr="00B32ADF" w:rsidRDefault="005D627F" w:rsidP="005D627F">
            <w:pPr>
              <w:rPr>
                <w:rFonts w:ascii="Times New Roman" w:hAnsi="Times New Roman" w:cs="Times New Roman"/>
                <w:sz w:val="20"/>
                <w:szCs w:val="20"/>
                <w:lang w:val="en-GB"/>
              </w:rPr>
            </w:pPr>
          </w:p>
        </w:tc>
        <w:tc>
          <w:tcPr>
            <w:tcW w:w="2297" w:type="dxa"/>
            <w:tcBorders>
              <w:top w:val="single" w:sz="4" w:space="0" w:color="auto"/>
            </w:tcBorders>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 xml:space="preserve">Spread risk (bonds and loans) – Market value – </w:t>
            </w:r>
            <w:r w:rsidRPr="00B32ADF">
              <w:rPr>
                <w:rFonts w:ascii="Times New Roman" w:hAnsi="Times New Roman" w:cs="Times New Roman"/>
                <w:sz w:val="20"/>
                <w:szCs w:val="20"/>
                <w:lang w:val="en-GB"/>
              </w:rPr>
              <w:lastRenderedPageBreak/>
              <w:t>by credit quality step</w:t>
            </w:r>
          </w:p>
        </w:tc>
        <w:tc>
          <w:tcPr>
            <w:tcW w:w="4955" w:type="dxa"/>
            <w:tcBorders>
              <w:top w:val="single" w:sz="4" w:space="0" w:color="auto"/>
            </w:tcBorders>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 xml:space="preserve">Market value of the assets subject to a capital requirement for spread risk on bonds and loans for each credit quality </w:t>
            </w:r>
            <w:r w:rsidRPr="00B32ADF">
              <w:rPr>
                <w:rFonts w:ascii="Times New Roman" w:hAnsi="Times New Roman" w:cs="Times New Roman"/>
                <w:sz w:val="20"/>
                <w:szCs w:val="20"/>
                <w:lang w:val="en-GB"/>
              </w:rPr>
              <w:lastRenderedPageBreak/>
              <w:t>step where a credit assessment by a nominated ECAI is available</w:t>
            </w:r>
          </w:p>
        </w:tc>
      </w:tr>
      <w:tr w:rsidR="005D627F" w:rsidRPr="00B32ADF" w:rsidTr="005D627F">
        <w:tc>
          <w:tcPr>
            <w:tcW w:w="1375" w:type="dxa"/>
            <w:gridSpan w:val="2"/>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lastRenderedPageBreak/>
              <w:t>R0010/C0080</w:t>
            </w:r>
          </w:p>
          <w:p w:rsidR="005D627F" w:rsidRPr="00B32ADF" w:rsidRDefault="005D627F" w:rsidP="005D627F">
            <w:pPr>
              <w:rPr>
                <w:rFonts w:ascii="Times New Roman" w:hAnsi="Times New Roman" w:cs="Times New Roman"/>
                <w:sz w:val="20"/>
                <w:szCs w:val="20"/>
                <w:lang w:val="en-GB"/>
              </w:rPr>
            </w:pPr>
          </w:p>
        </w:tc>
        <w:tc>
          <w:tcPr>
            <w:tcW w:w="2297" w:type="dxa"/>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Market value – No rating available</w:t>
            </w:r>
          </w:p>
        </w:tc>
        <w:tc>
          <w:tcPr>
            <w:tcW w:w="4955" w:type="dxa"/>
          </w:tcPr>
          <w:p w:rsidR="005D627F" w:rsidRPr="00B32ADF" w:rsidRDefault="00F90180" w:rsidP="00F90180">
            <w:pPr>
              <w:rPr>
                <w:rFonts w:ascii="Times New Roman" w:hAnsi="Times New Roman" w:cs="Times New Roman"/>
                <w:sz w:val="20"/>
                <w:szCs w:val="20"/>
                <w:lang w:val="en-GB"/>
              </w:rPr>
            </w:pPr>
            <w:r w:rsidRPr="00B32ADF">
              <w:rPr>
                <w:rFonts w:ascii="Times New Roman" w:hAnsi="Times New Roman" w:cs="Times New Roman"/>
                <w:sz w:val="20"/>
                <w:szCs w:val="20"/>
                <w:lang w:val="en-GB"/>
              </w:rPr>
              <w:t>Market value of the assets subject to a capital requirement for spread risk on bonds and loans where no credit assessment by a nominated ECAI is available</w:t>
            </w:r>
          </w:p>
        </w:tc>
      </w:tr>
      <w:tr w:rsidR="005D627F" w:rsidRPr="00B32ADF" w:rsidTr="005D627F">
        <w:tc>
          <w:tcPr>
            <w:tcW w:w="1375" w:type="dxa"/>
            <w:gridSpan w:val="2"/>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R0020/C0010 to</w:t>
            </w:r>
          </w:p>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C0070</w:t>
            </w:r>
          </w:p>
          <w:p w:rsidR="005D627F" w:rsidRPr="00B32ADF" w:rsidRDefault="005D627F" w:rsidP="00D27CE6">
            <w:pPr>
              <w:rPr>
                <w:rFonts w:ascii="Times New Roman" w:hAnsi="Times New Roman" w:cs="Times New Roman"/>
                <w:sz w:val="20"/>
                <w:szCs w:val="20"/>
                <w:lang w:val="en-GB"/>
              </w:rPr>
            </w:pPr>
          </w:p>
        </w:tc>
        <w:tc>
          <w:tcPr>
            <w:tcW w:w="2297"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Modified duration – by credit quality step</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assets subject to a capital requirement for spread risk on bonds and loans for each credit quality step where a credit assessment by a nominated ECAI is available</w:t>
            </w:r>
          </w:p>
        </w:tc>
      </w:tr>
      <w:tr w:rsidR="005D627F" w:rsidRPr="00B32ADF" w:rsidTr="00672A2F">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R0020/C0080</w:t>
            </w:r>
          </w:p>
          <w:p w:rsidR="005D627F" w:rsidRPr="00B32ADF" w:rsidRDefault="005D627F" w:rsidP="00D27CE6">
            <w:pPr>
              <w:rPr>
                <w:rFonts w:ascii="Times New Roman" w:hAnsi="Times New Roman" w:cs="Times New Roman"/>
                <w:sz w:val="20"/>
                <w:szCs w:val="20"/>
                <w:lang w:val="en-GB"/>
              </w:rPr>
            </w:pPr>
          </w:p>
        </w:tc>
        <w:tc>
          <w:tcPr>
            <w:tcW w:w="2297"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Modified duration – No rating available</w:t>
            </w:r>
          </w:p>
        </w:tc>
        <w:tc>
          <w:tcPr>
            <w:tcW w:w="4955"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assets subject to a capital requirement for spread risk on bonds and loans where no credit assessment by a nominated ECAI is available</w:t>
            </w:r>
          </w:p>
        </w:tc>
      </w:tr>
      <w:tr w:rsidR="005D627F" w:rsidRPr="00B32ADF" w:rsidTr="00672A2F">
        <w:trPr>
          <w:trHeight w:val="1136"/>
        </w:trPr>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R0030/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C0090</w:t>
            </w:r>
          </w:p>
        </w:tc>
        <w:tc>
          <w:tcPr>
            <w:tcW w:w="2297"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Spread risk (bonds and loans) – Increase in unit-linked and index-linked technical provisions</w:t>
            </w:r>
          </w:p>
        </w:tc>
        <w:tc>
          <w:tcPr>
            <w:tcW w:w="4955"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5D627F" w:rsidRPr="00B32ADF" w:rsidTr="00672A2F">
        <w:tc>
          <w:tcPr>
            <w:tcW w:w="3672" w:type="dxa"/>
            <w:gridSpan w:val="3"/>
            <w:tcBorders>
              <w:top w:val="single" w:sz="4" w:space="0" w:color="auto"/>
              <w:left w:val="nil"/>
              <w:bottom w:val="single" w:sz="4" w:space="0" w:color="auto"/>
              <w:right w:val="nil"/>
            </w:tcBorders>
          </w:tcPr>
          <w:p w:rsidR="005D627F" w:rsidRPr="00B32ADF" w:rsidRDefault="005D627F" w:rsidP="00D27CE6">
            <w:pPr>
              <w:rPr>
                <w:rFonts w:ascii="Times New Roman" w:hAnsi="Times New Roman" w:cs="Times New Roman"/>
                <w:b/>
                <w:sz w:val="20"/>
                <w:szCs w:val="20"/>
                <w:lang w:val="en-GB"/>
              </w:rPr>
            </w:pPr>
            <w:r w:rsidRPr="00B32ADF">
              <w:rPr>
                <w:rFonts w:ascii="Times New Roman" w:hAnsi="Times New Roman" w:cs="Times New Roman"/>
                <w:b/>
                <w:sz w:val="20"/>
                <w:szCs w:val="20"/>
                <w:lang w:val="en-GB"/>
              </w:rPr>
              <w:t>Interest rate risk (captives)</w:t>
            </w:r>
          </w:p>
        </w:tc>
        <w:tc>
          <w:tcPr>
            <w:tcW w:w="4955" w:type="dxa"/>
            <w:tcBorders>
              <w:top w:val="single" w:sz="4" w:space="0" w:color="auto"/>
              <w:left w:val="nil"/>
              <w:bottom w:val="single" w:sz="4" w:space="0" w:color="auto"/>
              <w:right w:val="nil"/>
            </w:tcBorders>
          </w:tcPr>
          <w:p w:rsidR="005D627F" w:rsidRPr="00B32ADF" w:rsidRDefault="005D627F" w:rsidP="00D27CE6">
            <w:pPr>
              <w:rPr>
                <w:rFonts w:ascii="Times New Roman" w:hAnsi="Times New Roman" w:cs="Times New Roman"/>
                <w:sz w:val="20"/>
                <w:szCs w:val="20"/>
                <w:lang w:val="en-GB"/>
              </w:rPr>
            </w:pPr>
          </w:p>
        </w:tc>
      </w:tr>
      <w:tr w:rsidR="005D627F" w:rsidRPr="00B32ADF" w:rsidDel="00E6775C" w:rsidTr="00672A2F">
        <w:trPr>
          <w:del w:id="24" w:author="Author"/>
        </w:trPr>
        <w:tc>
          <w:tcPr>
            <w:tcW w:w="1375" w:type="dxa"/>
            <w:gridSpan w:val="2"/>
            <w:tcBorders>
              <w:top w:val="single" w:sz="4" w:space="0" w:color="auto"/>
            </w:tcBorders>
          </w:tcPr>
          <w:p w:rsidR="005D627F" w:rsidRPr="00B32ADF" w:rsidDel="00E6775C" w:rsidRDefault="005D627F" w:rsidP="00D27CE6">
            <w:pPr>
              <w:rPr>
                <w:del w:id="25" w:author="Author"/>
                <w:rFonts w:ascii="Times New Roman" w:hAnsi="Times New Roman" w:cs="Times New Roman"/>
                <w:sz w:val="20"/>
                <w:szCs w:val="20"/>
                <w:lang w:val="en-GB"/>
              </w:rPr>
            </w:pPr>
            <w:del w:id="26" w:author="Author">
              <w:r w:rsidRPr="00B32ADF" w:rsidDel="00E6775C">
                <w:rPr>
                  <w:rFonts w:ascii="Times New Roman" w:hAnsi="Times New Roman" w:cs="Times New Roman"/>
                  <w:sz w:val="20"/>
                  <w:szCs w:val="20"/>
                  <w:lang w:val="en-GB"/>
                </w:rPr>
                <w:delText>R0040/</w:delText>
              </w:r>
            </w:del>
          </w:p>
          <w:p w:rsidR="005D627F" w:rsidRPr="00B32ADF" w:rsidDel="00E6775C" w:rsidRDefault="005D627F" w:rsidP="00D27CE6">
            <w:pPr>
              <w:rPr>
                <w:del w:id="27" w:author="Author"/>
                <w:rFonts w:ascii="Times New Roman" w:hAnsi="Times New Roman" w:cs="Times New Roman"/>
                <w:sz w:val="20"/>
                <w:szCs w:val="20"/>
                <w:lang w:val="en-GB"/>
              </w:rPr>
            </w:pPr>
            <w:del w:id="28" w:author="Author">
              <w:r w:rsidRPr="00B32ADF" w:rsidDel="00E6775C">
                <w:rPr>
                  <w:rFonts w:ascii="Times New Roman" w:hAnsi="Times New Roman" w:cs="Times New Roman"/>
                  <w:sz w:val="20"/>
                  <w:szCs w:val="20"/>
                  <w:lang w:val="en-GB"/>
                </w:rPr>
                <w:delText>C0100</w:delText>
              </w:r>
            </w:del>
          </w:p>
        </w:tc>
        <w:tc>
          <w:tcPr>
            <w:tcW w:w="2297" w:type="dxa"/>
            <w:tcBorders>
              <w:top w:val="single" w:sz="4" w:space="0" w:color="auto"/>
            </w:tcBorders>
          </w:tcPr>
          <w:p w:rsidR="005D627F" w:rsidRPr="00B32ADF" w:rsidDel="00E6775C" w:rsidRDefault="005D627F" w:rsidP="00D27CE6">
            <w:pPr>
              <w:rPr>
                <w:del w:id="29" w:author="Author"/>
                <w:rFonts w:ascii="Times New Roman" w:hAnsi="Times New Roman" w:cs="Times New Roman"/>
                <w:sz w:val="20"/>
                <w:szCs w:val="20"/>
                <w:lang w:val="en-GB"/>
              </w:rPr>
            </w:pPr>
            <w:del w:id="30" w:author="Author">
              <w:r w:rsidRPr="00B32ADF" w:rsidDel="00E6775C">
                <w:rPr>
                  <w:rFonts w:ascii="Times New Roman" w:hAnsi="Times New Roman" w:cs="Times New Roman"/>
                  <w:sz w:val="20"/>
                  <w:szCs w:val="20"/>
                  <w:lang w:val="en-GB"/>
                </w:rPr>
                <w:delText>Interest rate risk (captives) – Currency</w:delText>
              </w:r>
            </w:del>
          </w:p>
        </w:tc>
        <w:tc>
          <w:tcPr>
            <w:tcW w:w="4955" w:type="dxa"/>
            <w:tcBorders>
              <w:top w:val="single" w:sz="4" w:space="0" w:color="auto"/>
            </w:tcBorders>
          </w:tcPr>
          <w:p w:rsidR="005D627F" w:rsidRPr="00B32ADF" w:rsidDel="00E6775C" w:rsidRDefault="005D627F" w:rsidP="00D27CE6">
            <w:pPr>
              <w:rPr>
                <w:del w:id="31" w:author="Author"/>
                <w:rFonts w:ascii="Times New Roman" w:hAnsi="Times New Roman" w:cs="Times New Roman"/>
                <w:sz w:val="20"/>
                <w:szCs w:val="20"/>
                <w:lang w:val="en-GB"/>
              </w:rPr>
            </w:pPr>
            <w:del w:id="32" w:author="Author">
              <w:r w:rsidRPr="00B32ADF" w:rsidDel="00E6775C">
                <w:rPr>
                  <w:rFonts w:ascii="Times New Roman" w:hAnsi="Times New Roman" w:cs="Times New Roman"/>
                  <w:sz w:val="20"/>
                  <w:szCs w:val="20"/>
                  <w:lang w:val="en-GB"/>
                </w:rPr>
                <w:delText>Identify the ISO 4217 alphabetic code of the currency of issue. Each currency shall be reported in a different line</w:delText>
              </w:r>
            </w:del>
          </w:p>
        </w:tc>
      </w:tr>
      <w:tr w:rsidR="005D627F" w:rsidRPr="00B32ADF" w:rsidTr="005D627F">
        <w:tc>
          <w:tcPr>
            <w:tcW w:w="1375"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R0040/</w:t>
            </w:r>
          </w:p>
          <w:p w:rsidR="005D627F" w:rsidRPr="00B32ADF" w:rsidRDefault="005D627F" w:rsidP="00E6775C">
            <w:pPr>
              <w:rPr>
                <w:rFonts w:ascii="Times New Roman" w:hAnsi="Times New Roman" w:cs="Times New Roman"/>
                <w:sz w:val="20"/>
                <w:szCs w:val="20"/>
                <w:lang w:val="en-GB"/>
              </w:rPr>
            </w:pPr>
            <w:del w:id="33" w:author="Author">
              <w:r w:rsidRPr="00B32ADF" w:rsidDel="00E6775C">
                <w:rPr>
                  <w:rFonts w:ascii="Times New Roman" w:hAnsi="Times New Roman" w:cs="Times New Roman"/>
                  <w:sz w:val="20"/>
                  <w:szCs w:val="20"/>
                  <w:lang w:val="en-GB"/>
                </w:rPr>
                <w:delText>C0110</w:delText>
              </w:r>
            </w:del>
            <w:ins w:id="34"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0</w:t>
              </w:r>
              <w:r w:rsidR="00E6775C" w:rsidRPr="00B32ADF">
                <w:rPr>
                  <w:rFonts w:ascii="Times New Roman" w:hAnsi="Times New Roman" w:cs="Times New Roman"/>
                  <w:sz w:val="20"/>
                  <w:szCs w:val="20"/>
                  <w:lang w:val="en-GB"/>
                </w:rPr>
                <w:t>0</w:t>
              </w:r>
            </w:ins>
          </w:p>
        </w:tc>
        <w:tc>
          <w:tcPr>
            <w:tcW w:w="2297"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Interest rate risk (captives) – Capital requirement – Interest rate up – by currency</w:t>
            </w:r>
          </w:p>
        </w:tc>
        <w:tc>
          <w:tcPr>
            <w:tcW w:w="4955" w:type="dxa"/>
          </w:tcPr>
          <w:p w:rsidR="005D627F" w:rsidRPr="00B32ADF" w:rsidRDefault="005D627F" w:rsidP="00E6775C">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requirement for the risk of an increase in the term structure of interest rates according to the captive simplified calculation for each currency reported</w:t>
            </w:r>
            <w:del w:id="35" w:author="Author">
              <w:r w:rsidRPr="00B32ADF" w:rsidDel="00E6775C">
                <w:rPr>
                  <w:rFonts w:ascii="Times New Roman" w:hAnsi="Times New Roman" w:cs="Times New Roman"/>
                  <w:sz w:val="20"/>
                  <w:szCs w:val="20"/>
                  <w:lang w:val="en-GB"/>
                </w:rPr>
                <w:delText xml:space="preserve"> in C0100</w:delText>
              </w:r>
            </w:del>
            <w:r w:rsidRPr="00B32ADF">
              <w:rPr>
                <w:rFonts w:ascii="Times New Roman" w:hAnsi="Times New Roman" w:cs="Times New Roman"/>
                <w:sz w:val="20"/>
                <w:szCs w:val="20"/>
                <w:lang w:val="en-GB"/>
              </w:rPr>
              <w:t>.</w:t>
            </w:r>
          </w:p>
        </w:tc>
      </w:tr>
      <w:tr w:rsidR="005D627F" w:rsidRPr="00B32ADF" w:rsidTr="005D627F">
        <w:tc>
          <w:tcPr>
            <w:tcW w:w="1375"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R0040/</w:t>
            </w:r>
          </w:p>
          <w:p w:rsidR="005D627F" w:rsidRPr="00B32ADF" w:rsidRDefault="005D627F" w:rsidP="00E6775C">
            <w:pPr>
              <w:rPr>
                <w:rFonts w:ascii="Times New Roman" w:hAnsi="Times New Roman" w:cs="Times New Roman"/>
                <w:sz w:val="20"/>
                <w:szCs w:val="20"/>
                <w:lang w:val="en-GB"/>
              </w:rPr>
            </w:pPr>
            <w:del w:id="36" w:author="Author">
              <w:r w:rsidRPr="00B32ADF" w:rsidDel="00E6775C">
                <w:rPr>
                  <w:rFonts w:ascii="Times New Roman" w:hAnsi="Times New Roman" w:cs="Times New Roman"/>
                  <w:sz w:val="20"/>
                  <w:szCs w:val="20"/>
                  <w:lang w:val="en-GB"/>
                </w:rPr>
                <w:delText>C0120</w:delText>
              </w:r>
            </w:del>
            <w:ins w:id="37"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1</w:t>
              </w:r>
              <w:r w:rsidR="00E6775C" w:rsidRPr="00B32ADF">
                <w:rPr>
                  <w:rFonts w:ascii="Times New Roman" w:hAnsi="Times New Roman" w:cs="Times New Roman"/>
                  <w:sz w:val="20"/>
                  <w:szCs w:val="20"/>
                  <w:lang w:val="en-GB"/>
                </w:rPr>
                <w:t>0</w:t>
              </w:r>
            </w:ins>
          </w:p>
        </w:tc>
        <w:tc>
          <w:tcPr>
            <w:tcW w:w="2297"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Interest rate risk (Captives) – Capital requirement – Interest rate down – by currency</w:t>
            </w:r>
          </w:p>
        </w:tc>
        <w:tc>
          <w:tcPr>
            <w:tcW w:w="4955" w:type="dxa"/>
            <w:tcBorders>
              <w:bottom w:val="single" w:sz="4" w:space="0" w:color="auto"/>
            </w:tcBorders>
          </w:tcPr>
          <w:p w:rsidR="005D627F" w:rsidRPr="00B32ADF" w:rsidRDefault="005D627F" w:rsidP="00E6775C">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requirement for the risk of a decrease in the term structure of interest rates according to the captive simplified calculation for each currency reported</w:t>
            </w:r>
            <w:del w:id="38" w:author="Author">
              <w:r w:rsidRPr="00B32ADF" w:rsidDel="00E6775C">
                <w:rPr>
                  <w:rFonts w:ascii="Times New Roman" w:hAnsi="Times New Roman" w:cs="Times New Roman"/>
                  <w:sz w:val="20"/>
                  <w:szCs w:val="20"/>
                  <w:lang w:val="en-GB"/>
                </w:rPr>
                <w:delText xml:space="preserve"> in C0100</w:delText>
              </w:r>
            </w:del>
            <w:r w:rsidRPr="00B32ADF">
              <w:rPr>
                <w:rFonts w:ascii="Times New Roman" w:hAnsi="Times New Roman" w:cs="Times New Roman"/>
                <w:sz w:val="20"/>
                <w:szCs w:val="20"/>
                <w:lang w:val="en-GB"/>
              </w:rPr>
              <w:t>.</w:t>
            </w:r>
          </w:p>
        </w:tc>
      </w:tr>
      <w:tr w:rsidR="005D627F" w:rsidRPr="00B32ADF" w:rsidTr="005D627F">
        <w:trPr>
          <w:trHeight w:val="339"/>
        </w:trPr>
        <w:tc>
          <w:tcPr>
            <w:tcW w:w="8627" w:type="dxa"/>
            <w:gridSpan w:val="4"/>
            <w:tcBorders>
              <w:left w:val="nil"/>
              <w:right w:val="nil"/>
            </w:tcBorders>
          </w:tcPr>
          <w:p w:rsidR="005D627F" w:rsidRPr="00B32ADF" w:rsidRDefault="005D627F" w:rsidP="00D27CE6">
            <w:pPr>
              <w:spacing w:before="240"/>
              <w:rPr>
                <w:rFonts w:ascii="Times New Roman" w:hAnsi="Times New Roman" w:cs="Times New Roman"/>
                <w:b/>
                <w:sz w:val="20"/>
                <w:szCs w:val="20"/>
                <w:lang w:val="en-GB"/>
              </w:rPr>
            </w:pPr>
            <w:r w:rsidRPr="00B32ADF">
              <w:rPr>
                <w:rFonts w:ascii="Times New Roman" w:hAnsi="Times New Roman" w:cs="Times New Roman"/>
                <w:b/>
                <w:sz w:val="20"/>
                <w:szCs w:val="20"/>
                <w:lang w:val="en-GB"/>
              </w:rPr>
              <w:t>Life underwriting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R0100/</w:t>
            </w:r>
          </w:p>
          <w:p w:rsidR="005D627F" w:rsidRPr="00B32ADF" w:rsidRDefault="005D627F" w:rsidP="00E6775C">
            <w:pPr>
              <w:rPr>
                <w:rFonts w:ascii="Times New Roman" w:hAnsi="Times New Roman" w:cs="Times New Roman"/>
                <w:sz w:val="20"/>
                <w:szCs w:val="20"/>
                <w:lang w:val="en-GB"/>
              </w:rPr>
            </w:pPr>
            <w:del w:id="39" w:author="Author">
              <w:r w:rsidRPr="00B32ADF" w:rsidDel="00E6775C">
                <w:rPr>
                  <w:rFonts w:ascii="Times New Roman" w:hAnsi="Times New Roman" w:cs="Times New Roman"/>
                  <w:sz w:val="20"/>
                  <w:szCs w:val="20"/>
                  <w:lang w:val="en-GB"/>
                </w:rPr>
                <w:delText>C0130</w:delText>
              </w:r>
            </w:del>
            <w:ins w:id="40"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2</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Mortality risk – Capital at risk</w:t>
            </w:r>
          </w:p>
        </w:tc>
        <w:tc>
          <w:tcPr>
            <w:tcW w:w="4955" w:type="dxa"/>
          </w:tcPr>
          <w:p w:rsidR="005D627F" w:rsidRPr="00B32ADF" w:rsidRDefault="005D627F" w:rsidP="005D627F">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Article 91 of </w:t>
            </w:r>
            <w:ins w:id="41" w:author="Author">
              <w:r w:rsidR="00E6775C">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E6775C">
                <w:rPr>
                  <w:rFonts w:ascii="Times New Roman" w:eastAsia="Times New Roman" w:hAnsi="Times New Roman" w:cs="Times New Roman"/>
                  <w:sz w:val="20"/>
                  <w:szCs w:val="20"/>
                  <w:lang w:val="en-GB" w:eastAsia="es-ES"/>
                </w:rPr>
                <w:t>2015/35</w:t>
              </w:r>
            </w:ins>
            <w:del w:id="42" w:author="Author">
              <w:r w:rsidR="00B32ADF" w:rsidRPr="00B32ADF" w:rsidDel="00E6775C">
                <w:rPr>
                  <w:rFonts w:ascii="Times New Roman" w:eastAsia="Times New Roman" w:hAnsi="Times New Roman" w:cs="Times New Roman"/>
                  <w:sz w:val="20"/>
                  <w:szCs w:val="20"/>
                  <w:lang w:val="en-GB" w:eastAsia="es-ES"/>
                </w:rPr>
                <w:delText>Implementing measures</w:delText>
              </w:r>
            </w:del>
            <w:r w:rsidRPr="00B32ADF">
              <w:rPr>
                <w:rFonts w:ascii="Times New Roman" w:hAnsi="Times New Roman" w:cs="Times New Roman"/>
                <w:sz w:val="20"/>
                <w:szCs w:val="20"/>
                <w:lang w:val="en-GB"/>
              </w:rPr>
              <w:t xml:space="preserve"> for all obligations subject to mortality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R0100/</w:t>
            </w:r>
          </w:p>
          <w:p w:rsidR="005D627F" w:rsidRPr="00B32ADF" w:rsidRDefault="005D627F" w:rsidP="00E6775C">
            <w:pPr>
              <w:rPr>
                <w:rFonts w:ascii="Times New Roman" w:hAnsi="Times New Roman" w:cs="Times New Roman"/>
                <w:sz w:val="20"/>
                <w:szCs w:val="20"/>
                <w:lang w:val="en-GB"/>
              </w:rPr>
            </w:pPr>
            <w:del w:id="43" w:author="Author">
              <w:r w:rsidRPr="00B32ADF" w:rsidDel="00E6775C">
                <w:rPr>
                  <w:rFonts w:ascii="Times New Roman" w:hAnsi="Times New Roman" w:cs="Times New Roman"/>
                  <w:sz w:val="20"/>
                  <w:szCs w:val="20"/>
                  <w:lang w:val="en-GB"/>
                </w:rPr>
                <w:delText>C0170</w:delText>
              </w:r>
            </w:del>
            <w:ins w:id="44"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6</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Mortality risk – Average rate</w:t>
            </w:r>
            <w:ins w:id="45" w:author="Author">
              <w:r w:rsidR="004E7C16">
                <w:rPr>
                  <w:rFonts w:ascii="Times New Roman" w:hAnsi="Times New Roman" w:cs="Times New Roman"/>
                  <w:sz w:val="20"/>
                  <w:szCs w:val="20"/>
                  <w:lang w:val="en-GB"/>
                </w:rPr>
                <w:t xml:space="preserve"> (t+1)</w:t>
              </w:r>
            </w:ins>
          </w:p>
        </w:tc>
        <w:tc>
          <w:tcPr>
            <w:tcW w:w="4955" w:type="dxa"/>
          </w:tcPr>
          <w:p w:rsidR="005D627F" w:rsidRPr="00B32ADF" w:rsidRDefault="005D627F" w:rsidP="004E7C1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mortality rate during the following 12 </w:t>
            </w:r>
            <w:ins w:id="46" w:author="Author">
              <w:r w:rsidR="00E6775C">
                <w:rPr>
                  <w:rFonts w:ascii="Times New Roman" w:hAnsi="Times New Roman" w:cs="Times New Roman"/>
                  <w:sz w:val="20"/>
                  <w:szCs w:val="20"/>
                  <w:lang w:val="en-GB"/>
                </w:rPr>
                <w:t>(t + 1</w:t>
              </w:r>
              <w:del w:id="47" w:author="Author">
                <w:r w:rsidR="00E6775C" w:rsidDel="004E7C16">
                  <w:rPr>
                    <w:rFonts w:ascii="Times New Roman" w:hAnsi="Times New Roman" w:cs="Times New Roman"/>
                    <w:sz w:val="20"/>
                    <w:szCs w:val="20"/>
                    <w:lang w:val="en-GB"/>
                  </w:rPr>
                  <w:delText xml:space="preserve"> and t + 2</w:delText>
                </w:r>
              </w:del>
              <w:r w:rsidR="00E6775C">
                <w:rPr>
                  <w:rFonts w:ascii="Times New Roman" w:hAnsi="Times New Roman" w:cs="Times New Roman"/>
                  <w:sz w:val="20"/>
                  <w:szCs w:val="20"/>
                  <w:lang w:val="en-GB"/>
                </w:rPr>
                <w:t xml:space="preserve">) </w:t>
              </w:r>
            </w:ins>
            <w:r w:rsidRPr="00B32ADF">
              <w:rPr>
                <w:rFonts w:ascii="Times New Roman" w:hAnsi="Times New Roman" w:cs="Times New Roman"/>
                <w:sz w:val="20"/>
                <w:szCs w:val="20"/>
                <w:lang w:val="en-GB"/>
              </w:rPr>
              <w:t>months 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R0100/</w:t>
            </w:r>
          </w:p>
          <w:p w:rsidR="005D627F" w:rsidRPr="00B32ADF" w:rsidRDefault="005D627F" w:rsidP="00E6775C">
            <w:pPr>
              <w:rPr>
                <w:rFonts w:ascii="Times New Roman" w:hAnsi="Times New Roman" w:cs="Times New Roman"/>
                <w:sz w:val="20"/>
                <w:szCs w:val="20"/>
                <w:lang w:val="en-GB"/>
              </w:rPr>
            </w:pPr>
            <w:del w:id="48" w:author="Author">
              <w:r w:rsidRPr="00B32ADF" w:rsidDel="00E6775C">
                <w:rPr>
                  <w:rFonts w:ascii="Times New Roman" w:hAnsi="Times New Roman" w:cs="Times New Roman"/>
                  <w:sz w:val="20"/>
                  <w:szCs w:val="20"/>
                  <w:lang w:val="en-GB"/>
                </w:rPr>
                <w:delText>C0190</w:delText>
              </w:r>
            </w:del>
            <w:ins w:id="49"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8</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Mortality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payable on death included in the best estimate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R0110/</w:t>
            </w:r>
          </w:p>
          <w:p w:rsidR="005D627F" w:rsidRPr="00B32ADF" w:rsidRDefault="005D627F" w:rsidP="00E6775C">
            <w:pPr>
              <w:rPr>
                <w:rFonts w:ascii="Times New Roman" w:hAnsi="Times New Roman" w:cs="Times New Roman"/>
                <w:sz w:val="20"/>
                <w:szCs w:val="20"/>
                <w:lang w:val="en-GB"/>
              </w:rPr>
            </w:pPr>
            <w:del w:id="50" w:author="Author">
              <w:r w:rsidRPr="00B32ADF" w:rsidDel="00E6775C">
                <w:rPr>
                  <w:rFonts w:ascii="Times New Roman" w:hAnsi="Times New Roman" w:cs="Times New Roman"/>
                  <w:sz w:val="20"/>
                  <w:szCs w:val="20"/>
                  <w:lang w:val="en-GB"/>
                </w:rPr>
                <w:delText>C0160</w:delText>
              </w:r>
            </w:del>
            <w:ins w:id="51"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5</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Longevity risk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Best estimate of obligations subject to longevity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R0110/</w:t>
            </w:r>
          </w:p>
          <w:p w:rsidR="005D627F" w:rsidRPr="00B32ADF" w:rsidRDefault="005D627F" w:rsidP="00E6775C">
            <w:pPr>
              <w:rPr>
                <w:rFonts w:ascii="Times New Roman" w:hAnsi="Times New Roman" w:cs="Times New Roman"/>
                <w:sz w:val="20"/>
                <w:szCs w:val="20"/>
                <w:lang w:val="en-GB"/>
              </w:rPr>
            </w:pPr>
            <w:del w:id="52" w:author="Author">
              <w:r w:rsidRPr="00B32ADF" w:rsidDel="00E6775C">
                <w:rPr>
                  <w:rFonts w:ascii="Times New Roman" w:hAnsi="Times New Roman" w:cs="Times New Roman"/>
                  <w:sz w:val="20"/>
                  <w:szCs w:val="20"/>
                  <w:lang w:val="en-GB"/>
                </w:rPr>
                <w:delText>C0170</w:delText>
              </w:r>
            </w:del>
            <w:ins w:id="53"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6</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Longevity risk – Average rate</w:t>
            </w:r>
            <w:ins w:id="54" w:author="Author">
              <w:r w:rsidR="004E7C16">
                <w:rPr>
                  <w:rFonts w:ascii="Times New Roman" w:hAnsi="Times New Roman" w:cs="Times New Roman"/>
                  <w:sz w:val="20"/>
                  <w:szCs w:val="20"/>
                  <w:lang w:val="en-GB"/>
                </w:rPr>
                <w:t xml:space="preserve"> (t+1)</w:t>
              </w:r>
            </w:ins>
          </w:p>
        </w:tc>
        <w:tc>
          <w:tcPr>
            <w:tcW w:w="4955" w:type="dxa"/>
          </w:tcPr>
          <w:p w:rsidR="005D627F" w:rsidRPr="00B32ADF" w:rsidRDefault="005D627F" w:rsidP="001F0032">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mortality rate during the following </w:t>
            </w:r>
            <w:ins w:id="55" w:author="Author">
              <w:del w:id="56" w:author="Author">
                <w:r w:rsidR="00E6775C" w:rsidRPr="00E6775C" w:rsidDel="004E7C16">
                  <w:rPr>
                    <w:rFonts w:ascii="Times New Roman" w:hAnsi="Times New Roman" w:cs="Times New Roman"/>
                    <w:sz w:val="20"/>
                    <w:szCs w:val="20"/>
                    <w:lang w:val="en-GB"/>
                  </w:rPr>
                  <w:delText>4</w:delText>
                </w:r>
                <w:r w:rsidR="00E6775C" w:rsidRPr="00E6775C" w:rsidDel="001F0032">
                  <w:rPr>
                    <w:rFonts w:ascii="Times New Roman" w:hAnsi="Times New Roman" w:cs="Times New Roman"/>
                    <w:sz w:val="20"/>
                    <w:szCs w:val="20"/>
                    <w:lang w:val="en-GB"/>
                  </w:rPr>
                  <w:delText xml:space="preserve"> (t+1</w:delText>
                </w:r>
                <w:r w:rsidR="00E6775C" w:rsidRPr="00E6775C" w:rsidDel="004E7C16">
                  <w:rPr>
                    <w:rFonts w:ascii="Times New Roman" w:hAnsi="Times New Roman" w:cs="Times New Roman"/>
                    <w:sz w:val="20"/>
                    <w:szCs w:val="20"/>
                    <w:lang w:val="en-GB"/>
                  </w:rPr>
                  <w:delText xml:space="preserve"> and t+2</w:delText>
                </w:r>
                <w:r w:rsidR="00E6775C" w:rsidRPr="00E6775C" w:rsidDel="001F0032">
                  <w:rPr>
                    <w:rFonts w:ascii="Times New Roman" w:hAnsi="Times New Roman" w:cs="Times New Roman"/>
                    <w:sz w:val="20"/>
                    <w:szCs w:val="20"/>
                    <w:lang w:val="en-GB"/>
                  </w:rPr>
                  <w:delText>)</w:delText>
                </w:r>
              </w:del>
            </w:ins>
            <w:r w:rsidRPr="00B32ADF">
              <w:rPr>
                <w:rFonts w:ascii="Times New Roman" w:hAnsi="Times New Roman" w:cs="Times New Roman"/>
                <w:sz w:val="20"/>
                <w:szCs w:val="20"/>
                <w:lang w:val="en-GB"/>
              </w:rPr>
              <w:t>12</w:t>
            </w:r>
            <w:ins w:id="57" w:author="Author">
              <w:r w:rsidR="001F0032">
                <w:rPr>
                  <w:rFonts w:ascii="Times New Roman" w:hAnsi="Times New Roman" w:cs="Times New Roman"/>
                  <w:sz w:val="20"/>
                  <w:szCs w:val="20"/>
                  <w:lang w:val="en-GB"/>
                </w:rPr>
                <w:t xml:space="preserve"> </w:t>
              </w:r>
            </w:ins>
            <w:del w:id="58" w:author="Author">
              <w:r w:rsidRPr="00B32ADF" w:rsidDel="001F0032">
                <w:rPr>
                  <w:rFonts w:ascii="Times New Roman" w:hAnsi="Times New Roman" w:cs="Times New Roman"/>
                  <w:sz w:val="20"/>
                  <w:szCs w:val="20"/>
                  <w:lang w:val="en-GB"/>
                </w:rPr>
                <w:delText xml:space="preserve"> </w:delText>
              </w:r>
            </w:del>
            <w:r w:rsidRPr="00B32ADF">
              <w:rPr>
                <w:rFonts w:ascii="Times New Roman" w:hAnsi="Times New Roman" w:cs="Times New Roman"/>
                <w:sz w:val="20"/>
                <w:szCs w:val="20"/>
                <w:lang w:val="en-GB"/>
              </w:rPr>
              <w:t xml:space="preserve">months </w:t>
            </w:r>
            <w:ins w:id="59" w:author="Author">
              <w:r w:rsidR="001F0032">
                <w:rPr>
                  <w:rFonts w:ascii="Times New Roman" w:hAnsi="Times New Roman" w:cs="Times New Roman"/>
                  <w:sz w:val="20"/>
                  <w:szCs w:val="20"/>
                  <w:lang w:val="en-GB"/>
                </w:rPr>
                <w:t xml:space="preserve">(t+1) </w:t>
              </w:r>
            </w:ins>
            <w:r w:rsidRPr="00B32ADF">
              <w:rPr>
                <w:rFonts w:ascii="Times New Roman" w:hAnsi="Times New Roman" w:cs="Times New Roman"/>
                <w:sz w:val="20"/>
                <w:szCs w:val="20"/>
                <w:lang w:val="en-GB"/>
              </w:rPr>
              <w:t>weighted by sum insured for policies where a decrease in the mortality rate leads to an increase in technical provisions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R0110/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C0190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Longevity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E6775C">
            <w:pPr>
              <w:rPr>
                <w:rFonts w:ascii="Times New Roman" w:hAnsi="Times New Roman" w:cs="Times New Roman"/>
                <w:sz w:val="20"/>
                <w:szCs w:val="20"/>
                <w:lang w:val="en-GB"/>
              </w:rPr>
            </w:pPr>
            <w:del w:id="60" w:author="Author">
              <w:r w:rsidRPr="00B32ADF" w:rsidDel="00E6775C">
                <w:rPr>
                  <w:rFonts w:ascii="Times New Roman" w:hAnsi="Times New Roman" w:cs="Times New Roman"/>
                  <w:sz w:val="20"/>
                  <w:szCs w:val="20"/>
                  <w:lang w:val="en-GB"/>
                </w:rPr>
                <w:delText>C0130</w:delText>
              </w:r>
            </w:del>
            <w:ins w:id="61"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2</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Capital at risk</w:t>
            </w:r>
          </w:p>
        </w:tc>
        <w:tc>
          <w:tcPr>
            <w:tcW w:w="4955" w:type="dxa"/>
          </w:tcPr>
          <w:p w:rsidR="005D627F" w:rsidRPr="00B32ADF" w:rsidRDefault="005D627F" w:rsidP="00752F3C">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w:t>
            </w:r>
            <w:r w:rsidR="00752F3C" w:rsidRPr="00B32ADF">
              <w:rPr>
                <w:rFonts w:ascii="Times New Roman" w:hAnsi="Times New Roman" w:cs="Times New Roman"/>
                <w:sz w:val="20"/>
                <w:szCs w:val="20"/>
                <w:lang w:val="en-GB"/>
              </w:rPr>
              <w:t>A</w:t>
            </w:r>
            <w:r w:rsidRPr="00B32ADF">
              <w:rPr>
                <w:rFonts w:ascii="Times New Roman" w:hAnsi="Times New Roman" w:cs="Times New Roman"/>
                <w:sz w:val="20"/>
                <w:szCs w:val="20"/>
                <w:lang w:val="en-GB"/>
              </w:rPr>
              <w:t xml:space="preserve">rticle 93 of </w:t>
            </w:r>
            <w:ins w:id="62" w:author="Author">
              <w:r w:rsidR="00E6775C">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E6775C">
                <w:rPr>
                  <w:rFonts w:ascii="Times New Roman" w:eastAsia="Times New Roman" w:hAnsi="Times New Roman" w:cs="Times New Roman"/>
                  <w:sz w:val="20"/>
                  <w:szCs w:val="20"/>
                  <w:lang w:val="en-GB" w:eastAsia="es-ES"/>
                </w:rPr>
                <w:t>2015/35</w:t>
              </w:r>
            </w:ins>
            <w:del w:id="63" w:author="Author">
              <w:r w:rsidR="00B32ADF" w:rsidRPr="00B32ADF" w:rsidDel="00E6775C">
                <w:rPr>
                  <w:rFonts w:ascii="Times New Roman" w:eastAsia="Times New Roman" w:hAnsi="Times New Roman" w:cs="Times New Roman"/>
                  <w:sz w:val="20"/>
                  <w:szCs w:val="20"/>
                  <w:lang w:val="en-GB" w:eastAsia="es-ES"/>
                </w:rPr>
                <w:delText>Implementing measures</w:delText>
              </w:r>
            </w:del>
            <w:r w:rsidRPr="00B32ADF">
              <w:rPr>
                <w:rFonts w:ascii="Times New Roman" w:hAnsi="Times New Roman" w:cs="Times New Roman"/>
                <w:sz w:val="20"/>
                <w:szCs w:val="20"/>
                <w:lang w:val="en-GB"/>
              </w:rPr>
              <w:t xml:space="preserve"> for all obligations subject to disability-morbidity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E6775C">
            <w:pPr>
              <w:rPr>
                <w:rFonts w:ascii="Times New Roman" w:hAnsi="Times New Roman" w:cs="Times New Roman"/>
                <w:sz w:val="20"/>
                <w:szCs w:val="20"/>
                <w:lang w:val="en-GB"/>
              </w:rPr>
            </w:pPr>
            <w:del w:id="64" w:author="Author">
              <w:r w:rsidRPr="00B32ADF" w:rsidDel="00E6775C">
                <w:rPr>
                  <w:rFonts w:ascii="Times New Roman" w:hAnsi="Times New Roman" w:cs="Times New Roman"/>
                  <w:sz w:val="20"/>
                  <w:szCs w:val="20"/>
                  <w:lang w:val="en-GB"/>
                </w:rPr>
                <w:delText>C0140</w:delText>
              </w:r>
            </w:del>
            <w:ins w:id="65"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3</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Capital at risk t+1</w:t>
            </w:r>
          </w:p>
        </w:tc>
        <w:tc>
          <w:tcPr>
            <w:tcW w:w="4955" w:type="dxa"/>
          </w:tcPr>
          <w:p w:rsidR="005D627F" w:rsidRPr="00B32ADF" w:rsidRDefault="005D627F" w:rsidP="00E6775C">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at risk as defined in R0120/</w:t>
            </w:r>
            <w:del w:id="66" w:author="Author">
              <w:r w:rsidRPr="00B32ADF" w:rsidDel="00E6775C">
                <w:rPr>
                  <w:rFonts w:ascii="Times New Roman" w:hAnsi="Times New Roman" w:cs="Times New Roman"/>
                  <w:sz w:val="20"/>
                  <w:szCs w:val="20"/>
                  <w:lang w:val="en-GB"/>
                </w:rPr>
                <w:delText xml:space="preserve">C0130 </w:delText>
              </w:r>
            </w:del>
            <w:ins w:id="67"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2</w:t>
              </w:r>
              <w:r w:rsidR="00E6775C" w:rsidRPr="00B32ADF">
                <w:rPr>
                  <w:rFonts w:ascii="Times New Roman" w:hAnsi="Times New Roman" w:cs="Times New Roman"/>
                  <w:sz w:val="20"/>
                  <w:szCs w:val="20"/>
                  <w:lang w:val="en-GB"/>
                </w:rPr>
                <w:t xml:space="preserve">0 </w:t>
              </w:r>
            </w:ins>
            <w:r w:rsidRPr="00B32ADF">
              <w:rPr>
                <w:rFonts w:ascii="Times New Roman" w:hAnsi="Times New Roman" w:cs="Times New Roman"/>
                <w:sz w:val="20"/>
                <w:szCs w:val="20"/>
                <w:lang w:val="en-GB"/>
              </w:rPr>
              <w:t>after 12 months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E6775C">
            <w:pPr>
              <w:rPr>
                <w:rFonts w:ascii="Times New Roman" w:hAnsi="Times New Roman" w:cs="Times New Roman"/>
                <w:sz w:val="20"/>
                <w:szCs w:val="20"/>
                <w:lang w:val="en-GB"/>
              </w:rPr>
            </w:pPr>
            <w:del w:id="68" w:author="Author">
              <w:r w:rsidRPr="00B32ADF" w:rsidDel="00E6775C">
                <w:rPr>
                  <w:rFonts w:ascii="Times New Roman" w:hAnsi="Times New Roman" w:cs="Times New Roman"/>
                  <w:sz w:val="20"/>
                  <w:szCs w:val="20"/>
                  <w:lang w:val="en-GB"/>
                </w:rPr>
                <w:delText>C0160</w:delText>
              </w:r>
            </w:del>
            <w:ins w:id="69"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5</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Best estimate of obligations subject to </w:t>
            </w:r>
            <w:r w:rsidR="00B40FBE" w:rsidRPr="003E24EC">
              <w:rPr>
                <w:rFonts w:ascii="Times New Roman" w:hAnsi="Times New Roman" w:cs="Times New Roman"/>
                <w:sz w:val="20"/>
                <w:szCs w:val="20"/>
                <w:lang w:val="en-GB"/>
              </w:rPr>
              <w:t xml:space="preserve">disability-morbidity </w:t>
            </w:r>
            <w:r w:rsidRPr="00B32ADF">
              <w:rPr>
                <w:rFonts w:ascii="Times New Roman" w:hAnsi="Times New Roman" w:cs="Times New Roman"/>
                <w:sz w:val="20"/>
                <w:szCs w:val="20"/>
                <w:lang w:val="en-GB"/>
              </w:rPr>
              <w:t>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E6775C">
            <w:pPr>
              <w:rPr>
                <w:rFonts w:ascii="Times New Roman" w:hAnsi="Times New Roman" w:cs="Times New Roman"/>
                <w:sz w:val="20"/>
                <w:szCs w:val="20"/>
                <w:lang w:val="en-GB"/>
              </w:rPr>
            </w:pPr>
            <w:del w:id="70" w:author="Author">
              <w:r w:rsidRPr="00B32ADF" w:rsidDel="00E6775C">
                <w:rPr>
                  <w:rFonts w:ascii="Times New Roman" w:hAnsi="Times New Roman" w:cs="Times New Roman"/>
                  <w:sz w:val="20"/>
                  <w:szCs w:val="20"/>
                  <w:lang w:val="en-GB"/>
                </w:rPr>
                <w:delText>C0170</w:delText>
              </w:r>
            </w:del>
            <w:ins w:id="71"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6</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Average rate</w:t>
            </w:r>
            <w:ins w:id="72" w:author="Author">
              <w:r w:rsidR="004E7C16">
                <w:rPr>
                  <w:rFonts w:ascii="Times New Roman" w:hAnsi="Times New Roman" w:cs="Times New Roman"/>
                  <w:sz w:val="20"/>
                  <w:szCs w:val="20"/>
                  <w:lang w:val="en-GB"/>
                </w:rPr>
                <w:t xml:space="preserve"> (t+1)</w:t>
              </w:r>
            </w:ins>
          </w:p>
        </w:tc>
        <w:tc>
          <w:tcPr>
            <w:tcW w:w="4955" w:type="dxa"/>
          </w:tcPr>
          <w:p w:rsidR="005D627F" w:rsidRPr="00B32ADF" w:rsidRDefault="005D627F" w:rsidP="001F0032">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disability-morbidity rate during the following </w:t>
            </w:r>
            <w:ins w:id="73" w:author="Author">
              <w:del w:id="74" w:author="Author">
                <w:r w:rsidR="00E6775C" w:rsidRPr="00E6775C" w:rsidDel="004E7C16">
                  <w:rPr>
                    <w:rFonts w:ascii="Times New Roman" w:hAnsi="Times New Roman" w:cs="Times New Roman"/>
                    <w:sz w:val="20"/>
                    <w:szCs w:val="20"/>
                    <w:lang w:val="en-GB"/>
                  </w:rPr>
                  <w:delText>4</w:delText>
                </w:r>
                <w:r w:rsidR="00E6775C" w:rsidRPr="00E6775C" w:rsidDel="001F0032">
                  <w:rPr>
                    <w:rFonts w:ascii="Times New Roman" w:hAnsi="Times New Roman" w:cs="Times New Roman"/>
                    <w:sz w:val="20"/>
                    <w:szCs w:val="20"/>
                    <w:lang w:val="en-GB"/>
                  </w:rPr>
                  <w:delText xml:space="preserve"> (t+1</w:delText>
                </w:r>
                <w:r w:rsidR="00E6775C" w:rsidRPr="00E6775C" w:rsidDel="004E7C16">
                  <w:rPr>
                    <w:rFonts w:ascii="Times New Roman" w:hAnsi="Times New Roman" w:cs="Times New Roman"/>
                    <w:sz w:val="20"/>
                    <w:szCs w:val="20"/>
                    <w:lang w:val="en-GB"/>
                  </w:rPr>
                  <w:delText xml:space="preserve"> and t+2</w:delText>
                </w:r>
                <w:r w:rsidR="00E6775C" w:rsidRPr="00E6775C" w:rsidDel="001F0032">
                  <w:rPr>
                    <w:rFonts w:ascii="Times New Roman" w:hAnsi="Times New Roman" w:cs="Times New Roman"/>
                    <w:sz w:val="20"/>
                    <w:szCs w:val="20"/>
                    <w:lang w:val="en-GB"/>
                  </w:rPr>
                  <w:delText>)</w:delText>
                </w:r>
              </w:del>
            </w:ins>
            <w:r w:rsidRPr="00B32ADF">
              <w:rPr>
                <w:rFonts w:ascii="Times New Roman" w:hAnsi="Times New Roman" w:cs="Times New Roman"/>
                <w:sz w:val="20"/>
                <w:szCs w:val="20"/>
                <w:lang w:val="en-GB"/>
              </w:rPr>
              <w:t xml:space="preserve">12 months </w:t>
            </w:r>
            <w:ins w:id="75" w:author="Author">
              <w:r w:rsidR="001F0032" w:rsidRPr="00E6775C">
                <w:rPr>
                  <w:rFonts w:ascii="Times New Roman" w:hAnsi="Times New Roman" w:cs="Times New Roman"/>
                  <w:sz w:val="20"/>
                  <w:szCs w:val="20"/>
                  <w:lang w:val="en-GB"/>
                </w:rPr>
                <w:t>(t+1)</w:t>
              </w:r>
              <w:r w:rsidR="001F0032">
                <w:rPr>
                  <w:rFonts w:ascii="Times New Roman" w:hAnsi="Times New Roman" w:cs="Times New Roman"/>
                  <w:sz w:val="20"/>
                  <w:szCs w:val="20"/>
                  <w:lang w:val="en-GB"/>
                </w:rPr>
                <w:t xml:space="preserve"> </w:t>
              </w:r>
            </w:ins>
            <w:r w:rsidRPr="00B32ADF">
              <w:rPr>
                <w:rFonts w:ascii="Times New Roman" w:hAnsi="Times New Roman" w:cs="Times New Roman"/>
                <w:sz w:val="20"/>
                <w:szCs w:val="20"/>
                <w:lang w:val="en-GB"/>
              </w:rPr>
              <w:t>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E6775C">
            <w:pPr>
              <w:rPr>
                <w:rFonts w:ascii="Times New Roman" w:hAnsi="Times New Roman" w:cs="Times New Roman"/>
                <w:sz w:val="20"/>
                <w:szCs w:val="20"/>
                <w:lang w:val="en-GB"/>
              </w:rPr>
            </w:pPr>
            <w:del w:id="76" w:author="Author">
              <w:r w:rsidRPr="00B32ADF" w:rsidDel="00E6775C">
                <w:rPr>
                  <w:rFonts w:ascii="Times New Roman" w:hAnsi="Times New Roman" w:cs="Times New Roman"/>
                  <w:sz w:val="20"/>
                  <w:szCs w:val="20"/>
                  <w:lang w:val="en-GB"/>
                </w:rPr>
                <w:delText>C0180</w:delText>
              </w:r>
            </w:del>
            <w:ins w:id="77"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7</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Average rate t+</w:t>
            </w:r>
            <w:ins w:id="78" w:author="Author">
              <w:r w:rsidR="004E7C16">
                <w:rPr>
                  <w:rFonts w:ascii="Times New Roman" w:hAnsi="Times New Roman" w:cs="Times New Roman"/>
                  <w:sz w:val="20"/>
                  <w:szCs w:val="20"/>
                  <w:lang w:val="en-GB"/>
                </w:rPr>
                <w:t>2</w:t>
              </w:r>
            </w:ins>
            <w:del w:id="79" w:author="Author">
              <w:r w:rsidRPr="00B32ADF" w:rsidDel="004E7C16">
                <w:rPr>
                  <w:rFonts w:ascii="Times New Roman" w:hAnsi="Times New Roman" w:cs="Times New Roman"/>
                  <w:sz w:val="20"/>
                  <w:szCs w:val="20"/>
                  <w:lang w:val="en-GB"/>
                </w:rPr>
                <w:delText>1</w:delText>
              </w:r>
            </w:del>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disability-morbidity rate during the 12 months after the following 12 months</w:t>
            </w:r>
            <w:ins w:id="80" w:author="Author">
              <w:r w:rsidR="004E7C16">
                <w:rPr>
                  <w:rFonts w:ascii="Times New Roman" w:hAnsi="Times New Roman" w:cs="Times New Roman"/>
                  <w:sz w:val="20"/>
                  <w:szCs w:val="20"/>
                  <w:lang w:val="en-GB"/>
                </w:rPr>
                <w:t xml:space="preserve"> (t+2)</w:t>
              </w:r>
            </w:ins>
            <w:r w:rsidRPr="00B32ADF">
              <w:rPr>
                <w:rFonts w:ascii="Times New Roman" w:hAnsi="Times New Roman" w:cs="Times New Roman"/>
                <w:sz w:val="20"/>
                <w:szCs w:val="20"/>
                <w:lang w:val="en-GB"/>
              </w:rPr>
              <w:t xml:space="preserve"> 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E6775C">
            <w:pPr>
              <w:rPr>
                <w:rFonts w:ascii="Times New Roman" w:hAnsi="Times New Roman" w:cs="Times New Roman"/>
                <w:sz w:val="20"/>
                <w:szCs w:val="20"/>
                <w:lang w:val="en-GB"/>
              </w:rPr>
            </w:pPr>
            <w:del w:id="81" w:author="Author">
              <w:r w:rsidRPr="00B32ADF" w:rsidDel="00E6775C">
                <w:rPr>
                  <w:rFonts w:ascii="Times New Roman" w:hAnsi="Times New Roman" w:cs="Times New Roman"/>
                  <w:sz w:val="20"/>
                  <w:szCs w:val="20"/>
                  <w:lang w:val="en-GB"/>
                </w:rPr>
                <w:delText>C0190</w:delText>
              </w:r>
            </w:del>
            <w:ins w:id="82"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8</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on disability-morbidity included in the best estimate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R0120/</w:t>
            </w:r>
          </w:p>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C02</w:t>
            </w:r>
            <w:ins w:id="83" w:author="Author">
              <w:r w:rsidR="00E6775C">
                <w:rPr>
                  <w:rFonts w:ascii="Times New Roman" w:hAnsi="Times New Roman" w:cs="Times New Roman"/>
                  <w:sz w:val="20"/>
                  <w:szCs w:val="20"/>
                  <w:lang w:val="en-GB"/>
                </w:rPr>
                <w:t>0</w:t>
              </w:r>
            </w:ins>
            <w:del w:id="84" w:author="Author">
              <w:r w:rsidRPr="00B32ADF" w:rsidDel="00E6775C">
                <w:rPr>
                  <w:rFonts w:ascii="Times New Roman" w:hAnsi="Times New Roman" w:cs="Times New Roman"/>
                  <w:sz w:val="20"/>
                  <w:szCs w:val="20"/>
                  <w:lang w:val="en-GB"/>
                </w:rPr>
                <w:delText>1</w:delText>
              </w:r>
            </w:del>
            <w:r w:rsidRPr="00B32ADF">
              <w:rPr>
                <w:rFonts w:ascii="Times New Roman" w:hAnsi="Times New Roman" w:cs="Times New Roman"/>
                <w:sz w:val="20"/>
                <w:szCs w:val="20"/>
                <w:lang w:val="en-GB"/>
              </w:rPr>
              <w:t>0</w:t>
            </w:r>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Disability-morbidity risk – Termination rates</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Expected termination rates during the following 12 months</w:t>
            </w:r>
            <w:ins w:id="85" w:author="Author">
              <w:r w:rsidR="004E7C16">
                <w:rPr>
                  <w:rFonts w:ascii="Times New Roman" w:hAnsi="Times New Roman" w:cs="Times New Roman"/>
                  <w:sz w:val="20"/>
                  <w:szCs w:val="20"/>
                  <w:lang w:val="en-GB"/>
                </w:rPr>
                <w:t xml:space="preserve"> (t+1)</w:t>
              </w:r>
            </w:ins>
            <w:r w:rsidRPr="00B32ADF">
              <w:rPr>
                <w:rFonts w:ascii="Times New Roman" w:hAnsi="Times New Roman" w:cs="Times New Roman"/>
                <w:sz w:val="20"/>
                <w:szCs w:val="20"/>
                <w:lang w:val="en-GB"/>
              </w:rPr>
              <w:t xml:space="preserve">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R0130/</w:t>
            </w:r>
          </w:p>
          <w:p w:rsidR="005D627F" w:rsidRPr="00B32ADF" w:rsidRDefault="005D627F" w:rsidP="00E6775C">
            <w:pPr>
              <w:rPr>
                <w:rFonts w:ascii="Times New Roman" w:hAnsi="Times New Roman" w:cs="Times New Roman"/>
                <w:sz w:val="20"/>
                <w:szCs w:val="20"/>
                <w:lang w:val="en-GB"/>
              </w:rPr>
            </w:pPr>
            <w:del w:id="86" w:author="Author">
              <w:r w:rsidRPr="00B32ADF" w:rsidDel="00E6775C">
                <w:rPr>
                  <w:rFonts w:ascii="Times New Roman" w:hAnsi="Times New Roman" w:cs="Times New Roman"/>
                  <w:sz w:val="20"/>
                  <w:szCs w:val="20"/>
                  <w:lang w:val="en-GB"/>
                </w:rPr>
                <w:delText>C0150</w:delText>
              </w:r>
            </w:del>
            <w:ins w:id="87"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4</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Lapse risk (up) – Surrender strain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positive surrender strains as defined in Article 95 of </w:t>
            </w:r>
            <w:ins w:id="88" w:author="Author">
              <w:r w:rsidR="00E6775C">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E6775C">
                <w:rPr>
                  <w:rFonts w:ascii="Times New Roman" w:eastAsia="Times New Roman" w:hAnsi="Times New Roman" w:cs="Times New Roman"/>
                  <w:sz w:val="20"/>
                  <w:szCs w:val="20"/>
                  <w:lang w:val="en-GB" w:eastAsia="es-ES"/>
                </w:rPr>
                <w:t>2015/35</w:t>
              </w:r>
            </w:ins>
            <w:del w:id="89" w:author="Author">
              <w:r w:rsidR="00B32ADF" w:rsidRPr="00B32ADF" w:rsidDel="00E6775C">
                <w:rPr>
                  <w:rFonts w:ascii="Times New Roman" w:eastAsia="Times New Roman" w:hAnsi="Times New Roman" w:cs="Times New Roman"/>
                  <w:sz w:val="20"/>
                  <w:szCs w:val="20"/>
                  <w:lang w:val="en-GB" w:eastAsia="es-ES"/>
                </w:rPr>
                <w:delText>Implementing measures</w:delText>
              </w:r>
            </w:del>
            <w:ins w:id="90" w:author="Author">
              <w:r w:rsidR="00E6775C">
                <w:rPr>
                  <w:rFonts w:ascii="Times New Roman" w:eastAsia="Times New Roman" w:hAnsi="Times New Roman" w:cs="Times New Roman"/>
                  <w:sz w:val="20"/>
                  <w:szCs w:val="20"/>
                  <w:lang w:val="en-GB" w:eastAsia="es-ES"/>
                </w:rPr>
                <w:t>.</w:t>
              </w:r>
            </w:ins>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R0130/</w:t>
            </w:r>
          </w:p>
          <w:p w:rsidR="005D627F" w:rsidRPr="00B32ADF" w:rsidRDefault="005D627F" w:rsidP="00E6775C">
            <w:pPr>
              <w:rPr>
                <w:rFonts w:ascii="Times New Roman" w:hAnsi="Times New Roman" w:cs="Times New Roman"/>
                <w:sz w:val="20"/>
                <w:szCs w:val="20"/>
                <w:lang w:val="en-GB"/>
              </w:rPr>
            </w:pPr>
            <w:del w:id="91" w:author="Author">
              <w:r w:rsidRPr="00B32ADF" w:rsidDel="00E6775C">
                <w:rPr>
                  <w:rFonts w:ascii="Times New Roman" w:hAnsi="Times New Roman" w:cs="Times New Roman"/>
                  <w:sz w:val="20"/>
                  <w:szCs w:val="20"/>
                  <w:lang w:val="en-GB"/>
                </w:rPr>
                <w:delText>C0170</w:delText>
              </w:r>
            </w:del>
            <w:ins w:id="92"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6</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(up) – Average rate </w:t>
            </w:r>
            <w:ins w:id="93" w:author="Author">
              <w:r w:rsidR="004E7C16">
                <w:rPr>
                  <w:rFonts w:ascii="Times New Roman" w:hAnsi="Times New Roman" w:cs="Times New Roman"/>
                  <w:sz w:val="20"/>
                  <w:szCs w:val="20"/>
                  <w:lang w:val="en-GB"/>
                </w:rPr>
                <w:t>(t+1)</w:t>
              </w:r>
            </w:ins>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lapse rate for policies with positive surrender strains </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R0130/</w:t>
            </w:r>
          </w:p>
          <w:p w:rsidR="005D627F" w:rsidRPr="00B32ADF" w:rsidRDefault="005D627F" w:rsidP="00E6775C">
            <w:pPr>
              <w:rPr>
                <w:rFonts w:ascii="Times New Roman" w:hAnsi="Times New Roman" w:cs="Times New Roman"/>
                <w:sz w:val="20"/>
                <w:szCs w:val="20"/>
                <w:lang w:val="en-GB"/>
              </w:rPr>
            </w:pPr>
            <w:del w:id="94" w:author="Author">
              <w:r w:rsidRPr="00B32ADF" w:rsidDel="00E6775C">
                <w:rPr>
                  <w:rFonts w:ascii="Times New Roman" w:hAnsi="Times New Roman" w:cs="Times New Roman"/>
                  <w:sz w:val="20"/>
                  <w:szCs w:val="20"/>
                  <w:lang w:val="en-GB"/>
                </w:rPr>
                <w:delText>C0200</w:delText>
              </w:r>
            </w:del>
            <w:ins w:id="95" w:author="Author">
              <w:r w:rsidR="00E6775C" w:rsidRPr="00B32ADF">
                <w:rPr>
                  <w:rFonts w:ascii="Times New Roman" w:hAnsi="Times New Roman" w:cs="Times New Roman"/>
                  <w:sz w:val="20"/>
                  <w:szCs w:val="20"/>
                  <w:lang w:val="en-GB"/>
                </w:rPr>
                <w:t>C0</w:t>
              </w:r>
              <w:r w:rsidR="00E6775C">
                <w:rPr>
                  <w:rFonts w:ascii="Times New Roman" w:hAnsi="Times New Roman" w:cs="Times New Roman"/>
                  <w:sz w:val="20"/>
                  <w:szCs w:val="20"/>
                  <w:lang w:val="en-GB"/>
                </w:rPr>
                <w:t>19</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Lapse risk (up) – Average run off period</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positive surrender strain run off</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R0140/</w:t>
            </w:r>
          </w:p>
          <w:p w:rsidR="005D627F" w:rsidRPr="00B32ADF" w:rsidRDefault="005D627F" w:rsidP="00E6775C">
            <w:pPr>
              <w:rPr>
                <w:rFonts w:ascii="Times New Roman" w:hAnsi="Times New Roman" w:cs="Times New Roman"/>
                <w:sz w:val="20"/>
                <w:szCs w:val="20"/>
                <w:lang w:val="en-GB"/>
              </w:rPr>
            </w:pPr>
            <w:del w:id="96" w:author="Author">
              <w:r w:rsidRPr="00B32ADF" w:rsidDel="00E6775C">
                <w:rPr>
                  <w:rFonts w:ascii="Times New Roman" w:hAnsi="Times New Roman" w:cs="Times New Roman"/>
                  <w:sz w:val="20"/>
                  <w:szCs w:val="20"/>
                  <w:lang w:val="en-GB"/>
                </w:rPr>
                <w:delText>C0150</w:delText>
              </w:r>
            </w:del>
            <w:ins w:id="97"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4</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(down) – Surrender strain </w:t>
            </w:r>
          </w:p>
        </w:tc>
        <w:tc>
          <w:tcPr>
            <w:tcW w:w="4955" w:type="dxa"/>
          </w:tcPr>
          <w:p w:rsidR="005D627F" w:rsidRPr="00B32ADF" w:rsidRDefault="005D627F" w:rsidP="00E6775C">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negative surrender strains as defined in Article 95 of </w:t>
            </w:r>
            <w:ins w:id="98" w:author="Author">
              <w:r w:rsidR="00E6775C" w:rsidRPr="00E6775C">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E6775C" w:rsidRPr="00E6775C">
                <w:rPr>
                  <w:rFonts w:ascii="Times New Roman" w:eastAsia="Times New Roman" w:hAnsi="Times New Roman" w:cs="Times New Roman"/>
                  <w:sz w:val="20"/>
                  <w:szCs w:val="20"/>
                  <w:lang w:val="en-GB" w:eastAsia="es-ES"/>
                </w:rPr>
                <w:t>2015/35</w:t>
              </w:r>
            </w:ins>
            <w:del w:id="99" w:author="Author">
              <w:r w:rsidR="00B32ADF" w:rsidRPr="00B32ADF" w:rsidDel="00E6775C">
                <w:rPr>
                  <w:rFonts w:ascii="Times New Roman" w:eastAsia="Times New Roman" w:hAnsi="Times New Roman" w:cs="Times New Roman"/>
                  <w:sz w:val="20"/>
                  <w:szCs w:val="20"/>
                  <w:lang w:val="en-GB" w:eastAsia="es-ES"/>
                </w:rPr>
                <w:delText>Implementing measures</w:delText>
              </w:r>
            </w:del>
            <w:ins w:id="100" w:author="Author">
              <w:r w:rsidR="00E6775C">
                <w:rPr>
                  <w:rFonts w:ascii="Times New Roman" w:eastAsia="Times New Roman" w:hAnsi="Times New Roman" w:cs="Times New Roman"/>
                  <w:sz w:val="20"/>
                  <w:szCs w:val="20"/>
                  <w:lang w:val="en-GB" w:eastAsia="es-ES"/>
                </w:rPr>
                <w:t>.</w:t>
              </w:r>
            </w:ins>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R0140/</w:t>
            </w:r>
          </w:p>
          <w:p w:rsidR="005D627F" w:rsidRPr="00B32ADF" w:rsidRDefault="005D627F" w:rsidP="00E6775C">
            <w:pPr>
              <w:rPr>
                <w:rFonts w:ascii="Times New Roman" w:hAnsi="Times New Roman" w:cs="Times New Roman"/>
                <w:sz w:val="20"/>
                <w:szCs w:val="20"/>
                <w:lang w:val="en-GB"/>
              </w:rPr>
            </w:pPr>
            <w:del w:id="101" w:author="Author">
              <w:r w:rsidRPr="00B32ADF" w:rsidDel="00E6775C">
                <w:rPr>
                  <w:rFonts w:ascii="Times New Roman" w:hAnsi="Times New Roman" w:cs="Times New Roman"/>
                  <w:sz w:val="20"/>
                  <w:szCs w:val="20"/>
                  <w:lang w:val="en-GB"/>
                </w:rPr>
                <w:delText>C0170</w:delText>
              </w:r>
            </w:del>
            <w:ins w:id="102"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6</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(down) – Average rate </w:t>
            </w:r>
            <w:ins w:id="103" w:author="Author">
              <w:r w:rsidR="004E7C16">
                <w:rPr>
                  <w:rFonts w:ascii="Times New Roman" w:hAnsi="Times New Roman" w:cs="Times New Roman"/>
                  <w:sz w:val="20"/>
                  <w:szCs w:val="20"/>
                  <w:lang w:val="en-GB"/>
                </w:rPr>
                <w:t>(t+1)</w:t>
              </w:r>
            </w:ins>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lapse rate for policies with negative surrender strains </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R0140/</w:t>
            </w:r>
          </w:p>
          <w:p w:rsidR="005D627F" w:rsidRPr="00B32ADF" w:rsidRDefault="005D627F" w:rsidP="00E6775C">
            <w:pPr>
              <w:rPr>
                <w:rFonts w:ascii="Times New Roman" w:hAnsi="Times New Roman" w:cs="Times New Roman"/>
                <w:sz w:val="20"/>
                <w:szCs w:val="20"/>
                <w:lang w:val="en-GB"/>
              </w:rPr>
            </w:pPr>
            <w:del w:id="104" w:author="Author">
              <w:r w:rsidRPr="00B32ADF" w:rsidDel="00E6775C">
                <w:rPr>
                  <w:rFonts w:ascii="Times New Roman" w:hAnsi="Times New Roman" w:cs="Times New Roman"/>
                  <w:sz w:val="20"/>
                  <w:szCs w:val="20"/>
                  <w:lang w:val="en-GB"/>
                </w:rPr>
                <w:delText>C0200</w:delText>
              </w:r>
            </w:del>
            <w:ins w:id="105" w:author="Author">
              <w:r w:rsidR="00E6775C" w:rsidRPr="00B32ADF">
                <w:rPr>
                  <w:rFonts w:ascii="Times New Roman" w:hAnsi="Times New Roman" w:cs="Times New Roman"/>
                  <w:sz w:val="20"/>
                  <w:szCs w:val="20"/>
                  <w:lang w:val="en-GB"/>
                </w:rPr>
                <w:t>C0</w:t>
              </w:r>
              <w:r w:rsidR="00E6775C">
                <w:rPr>
                  <w:rFonts w:ascii="Times New Roman" w:hAnsi="Times New Roman" w:cs="Times New Roman"/>
                  <w:sz w:val="20"/>
                  <w:szCs w:val="20"/>
                  <w:lang w:val="en-GB"/>
                </w:rPr>
                <w:t>19</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Lapse risk (down) – Average run off period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negative surrender strain run off</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R0150/</w:t>
            </w:r>
          </w:p>
          <w:p w:rsidR="005D627F" w:rsidRPr="00B32ADF" w:rsidRDefault="005D627F" w:rsidP="00E6775C">
            <w:pPr>
              <w:rPr>
                <w:rFonts w:ascii="Times New Roman" w:hAnsi="Times New Roman" w:cs="Times New Roman"/>
                <w:sz w:val="20"/>
                <w:szCs w:val="20"/>
                <w:lang w:val="en-GB"/>
              </w:rPr>
            </w:pPr>
            <w:del w:id="106" w:author="Author">
              <w:r w:rsidRPr="00B32ADF" w:rsidDel="00E6775C">
                <w:rPr>
                  <w:rFonts w:ascii="Times New Roman" w:hAnsi="Times New Roman" w:cs="Times New Roman"/>
                  <w:sz w:val="20"/>
                  <w:szCs w:val="20"/>
                  <w:lang w:val="en-GB"/>
                </w:rPr>
                <w:delText>C0190</w:delText>
              </w:r>
            </w:del>
            <w:ins w:id="107" w:author="Author">
              <w:r w:rsidR="00E6775C" w:rsidRPr="00B32ADF">
                <w:rPr>
                  <w:rFonts w:ascii="Times New Roman" w:hAnsi="Times New Roman" w:cs="Times New Roman"/>
                  <w:sz w:val="20"/>
                  <w:szCs w:val="20"/>
                  <w:lang w:val="en-GB"/>
                </w:rPr>
                <w:t>C01</w:t>
              </w:r>
              <w:r w:rsidR="00E6775C">
                <w:rPr>
                  <w:rFonts w:ascii="Times New Roman" w:hAnsi="Times New Roman" w:cs="Times New Roman"/>
                  <w:sz w:val="20"/>
                  <w:szCs w:val="20"/>
                  <w:lang w:val="en-GB"/>
                </w:rPr>
                <w:t>8</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Life expense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cash flows included in the best estimate of life insurance and reinsurance obligations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R0150/</w:t>
            </w:r>
          </w:p>
          <w:p w:rsidR="005D627F" w:rsidRPr="00B32ADF" w:rsidRDefault="005D627F" w:rsidP="00E6775C">
            <w:pPr>
              <w:rPr>
                <w:rFonts w:ascii="Times New Roman" w:hAnsi="Times New Roman" w:cs="Times New Roman"/>
                <w:sz w:val="20"/>
                <w:szCs w:val="20"/>
                <w:lang w:val="en-GB"/>
              </w:rPr>
            </w:pPr>
            <w:del w:id="108" w:author="Author">
              <w:r w:rsidRPr="00B32ADF" w:rsidDel="00E6775C">
                <w:rPr>
                  <w:rFonts w:ascii="Times New Roman" w:hAnsi="Times New Roman" w:cs="Times New Roman"/>
                  <w:sz w:val="20"/>
                  <w:szCs w:val="20"/>
                  <w:lang w:val="en-GB"/>
                </w:rPr>
                <w:delText>C0220</w:delText>
              </w:r>
            </w:del>
            <w:ins w:id="109" w:author="Author">
              <w:r w:rsidR="00E6775C" w:rsidRPr="00B32ADF">
                <w:rPr>
                  <w:rFonts w:ascii="Times New Roman" w:hAnsi="Times New Roman" w:cs="Times New Roman"/>
                  <w:sz w:val="20"/>
                  <w:szCs w:val="20"/>
                  <w:lang w:val="en-GB"/>
                </w:rPr>
                <w:t>C02</w:t>
              </w:r>
              <w:r w:rsidR="00E6775C">
                <w:rPr>
                  <w:rFonts w:ascii="Times New Roman" w:hAnsi="Times New Roman" w:cs="Times New Roman"/>
                  <w:sz w:val="20"/>
                  <w:szCs w:val="20"/>
                  <w:lang w:val="en-GB"/>
                </w:rPr>
                <w:t>1</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Life expense risk – Payments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Expenses paid related to life insurance and reinsurance during the last 12 months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R0150/</w:t>
            </w:r>
          </w:p>
          <w:p w:rsidR="005D627F" w:rsidRPr="00B32ADF" w:rsidRDefault="005D627F" w:rsidP="00E6775C">
            <w:pPr>
              <w:rPr>
                <w:rFonts w:ascii="Times New Roman" w:hAnsi="Times New Roman" w:cs="Times New Roman"/>
                <w:sz w:val="20"/>
                <w:szCs w:val="20"/>
                <w:lang w:val="en-GB"/>
              </w:rPr>
            </w:pPr>
            <w:del w:id="110" w:author="Author">
              <w:r w:rsidRPr="00B32ADF" w:rsidDel="00E6775C">
                <w:rPr>
                  <w:rFonts w:ascii="Times New Roman" w:hAnsi="Times New Roman" w:cs="Times New Roman"/>
                  <w:sz w:val="20"/>
                  <w:szCs w:val="20"/>
                  <w:lang w:val="en-GB"/>
                </w:rPr>
                <w:delText>C0230</w:delText>
              </w:r>
            </w:del>
            <w:ins w:id="111" w:author="Author">
              <w:r w:rsidR="00E6775C" w:rsidRPr="00B32ADF">
                <w:rPr>
                  <w:rFonts w:ascii="Times New Roman" w:hAnsi="Times New Roman" w:cs="Times New Roman"/>
                  <w:sz w:val="20"/>
                  <w:szCs w:val="20"/>
                  <w:lang w:val="en-GB"/>
                </w:rPr>
                <w:t>C02</w:t>
              </w:r>
              <w:r w:rsidR="00E6775C">
                <w:rPr>
                  <w:rFonts w:ascii="Times New Roman" w:hAnsi="Times New Roman" w:cs="Times New Roman"/>
                  <w:sz w:val="20"/>
                  <w:szCs w:val="20"/>
                  <w:lang w:val="en-GB"/>
                </w:rPr>
                <w:t>2</w:t>
              </w:r>
              <w:r w:rsidR="00E6775C"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Life expense risk – Average inflation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5D627F" w:rsidRPr="00B32ADF" w:rsidTr="005D627F">
        <w:tc>
          <w:tcPr>
            <w:tcW w:w="1262" w:type="dxa"/>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R0160/</w:t>
            </w:r>
          </w:p>
          <w:p w:rsidR="005D627F" w:rsidRPr="00B32ADF" w:rsidRDefault="005D627F" w:rsidP="00E6775C">
            <w:pPr>
              <w:rPr>
                <w:rFonts w:ascii="Times New Roman" w:hAnsi="Times New Roman" w:cs="Times New Roman"/>
                <w:sz w:val="20"/>
                <w:szCs w:val="20"/>
                <w:lang w:val="en-GB"/>
              </w:rPr>
            </w:pPr>
            <w:del w:id="112" w:author="Author">
              <w:r w:rsidRPr="00B32ADF" w:rsidDel="00E6775C">
                <w:rPr>
                  <w:rFonts w:ascii="Times New Roman" w:hAnsi="Times New Roman" w:cs="Times New Roman"/>
                  <w:sz w:val="20"/>
                  <w:szCs w:val="20"/>
                  <w:lang w:val="en-GB"/>
                </w:rPr>
                <w:delText>C0130</w:delText>
              </w:r>
            </w:del>
            <w:ins w:id="113" w:author="Author">
              <w:r w:rsidR="00E6775C" w:rsidRPr="00B32ADF">
                <w:rPr>
                  <w:rFonts w:ascii="Times New Roman" w:hAnsi="Times New Roman" w:cs="Times New Roman"/>
                  <w:sz w:val="20"/>
                  <w:szCs w:val="20"/>
                  <w:lang w:val="en-GB"/>
                </w:rPr>
                <w:t>C0</w:t>
              </w:r>
              <w:r w:rsidR="00E6775C">
                <w:rPr>
                  <w:rFonts w:ascii="Times New Roman" w:hAnsi="Times New Roman" w:cs="Times New Roman"/>
                  <w:sz w:val="20"/>
                  <w:szCs w:val="20"/>
                  <w:lang w:val="en-GB"/>
                </w:rPr>
                <w:t>2</w:t>
              </w:r>
              <w:r w:rsidR="00E6775C" w:rsidRPr="00B32ADF">
                <w:rPr>
                  <w:rFonts w:ascii="Times New Roman" w:hAnsi="Times New Roman" w:cs="Times New Roman"/>
                  <w:sz w:val="20"/>
                  <w:szCs w:val="20"/>
                  <w:lang w:val="en-GB"/>
                </w:rPr>
                <w:t>30</w:t>
              </w:r>
            </w:ins>
          </w:p>
        </w:tc>
        <w:tc>
          <w:tcPr>
            <w:tcW w:w="2410" w:type="dxa"/>
            <w:gridSpan w:val="2"/>
            <w:tcBorders>
              <w:bottom w:val="single" w:sz="4" w:space="0" w:color="auto"/>
            </w:tcBorders>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Life catastrophe risk – Capital at risk</w:t>
            </w:r>
          </w:p>
        </w:tc>
        <w:tc>
          <w:tcPr>
            <w:tcW w:w="4955" w:type="dxa"/>
            <w:tcBorders>
              <w:bottom w:val="single" w:sz="4" w:space="0" w:color="auto"/>
            </w:tcBorders>
          </w:tcPr>
          <w:p w:rsidR="005D627F" w:rsidRPr="00B32ADF" w:rsidRDefault="005D627F" w:rsidP="00E6775C">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w:t>
            </w:r>
            <w:r w:rsidR="00752F3C" w:rsidRPr="00B32ADF">
              <w:rPr>
                <w:rFonts w:ascii="Times New Roman" w:hAnsi="Times New Roman" w:cs="Times New Roman"/>
                <w:sz w:val="20"/>
                <w:szCs w:val="20"/>
                <w:lang w:val="en-GB"/>
              </w:rPr>
              <w:t>A</w:t>
            </w:r>
            <w:r w:rsidRPr="00B32ADF">
              <w:rPr>
                <w:rFonts w:ascii="Times New Roman" w:hAnsi="Times New Roman" w:cs="Times New Roman"/>
                <w:sz w:val="20"/>
                <w:szCs w:val="20"/>
                <w:lang w:val="en-GB"/>
              </w:rPr>
              <w:t xml:space="preserve">rticle 96 of </w:t>
            </w:r>
            <w:ins w:id="114" w:author="Author">
              <w:r w:rsidR="00E6775C" w:rsidRPr="00E6775C">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E6775C" w:rsidRPr="00E6775C">
                <w:rPr>
                  <w:rFonts w:ascii="Times New Roman" w:eastAsia="Times New Roman" w:hAnsi="Times New Roman" w:cs="Times New Roman"/>
                  <w:sz w:val="20"/>
                  <w:szCs w:val="20"/>
                  <w:lang w:val="en-GB" w:eastAsia="es-ES"/>
                </w:rPr>
                <w:t>2015/35</w:t>
              </w:r>
            </w:ins>
            <w:del w:id="115" w:author="Author">
              <w:r w:rsidR="00B32ADF" w:rsidRPr="00B32ADF" w:rsidDel="00E6775C">
                <w:rPr>
                  <w:rFonts w:ascii="Times New Roman" w:eastAsia="Times New Roman" w:hAnsi="Times New Roman" w:cs="Times New Roman"/>
                  <w:sz w:val="20"/>
                  <w:szCs w:val="20"/>
                  <w:lang w:val="en-GB" w:eastAsia="es-ES"/>
                </w:rPr>
                <w:delText>Implementing measures</w:delText>
              </w:r>
            </w:del>
          </w:p>
        </w:tc>
      </w:tr>
      <w:tr w:rsidR="005D627F" w:rsidRPr="00B32ADF" w:rsidTr="005D627F">
        <w:tc>
          <w:tcPr>
            <w:tcW w:w="8627" w:type="dxa"/>
            <w:gridSpan w:val="4"/>
            <w:tcBorders>
              <w:left w:val="nil"/>
              <w:right w:val="nil"/>
            </w:tcBorders>
          </w:tcPr>
          <w:p w:rsidR="005D627F" w:rsidRPr="00B32ADF" w:rsidRDefault="005D627F" w:rsidP="00D27CE6">
            <w:pPr>
              <w:spacing w:before="240"/>
              <w:rPr>
                <w:rFonts w:ascii="Times New Roman" w:hAnsi="Times New Roman" w:cs="Times New Roman"/>
                <w:b/>
                <w:sz w:val="20"/>
                <w:szCs w:val="20"/>
                <w:lang w:val="en-GB"/>
              </w:rPr>
            </w:pPr>
            <w:r w:rsidRPr="00B32ADF">
              <w:rPr>
                <w:rFonts w:ascii="Times New Roman" w:hAnsi="Times New Roman" w:cs="Times New Roman"/>
                <w:b/>
                <w:sz w:val="20"/>
                <w:szCs w:val="20"/>
                <w:lang w:val="en-GB"/>
              </w:rPr>
              <w:t>Health underwriting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R0200/</w:t>
            </w:r>
          </w:p>
          <w:p w:rsidR="005D627F" w:rsidRPr="00B32ADF" w:rsidRDefault="005D627F" w:rsidP="004D5714">
            <w:pPr>
              <w:rPr>
                <w:rFonts w:ascii="Times New Roman" w:hAnsi="Times New Roman" w:cs="Times New Roman"/>
                <w:sz w:val="20"/>
                <w:szCs w:val="20"/>
                <w:lang w:val="en-GB"/>
              </w:rPr>
            </w:pPr>
            <w:del w:id="116" w:author="Author">
              <w:r w:rsidRPr="00B32ADF" w:rsidDel="004D5714">
                <w:rPr>
                  <w:rFonts w:ascii="Times New Roman" w:hAnsi="Times New Roman" w:cs="Times New Roman"/>
                  <w:sz w:val="20"/>
                  <w:szCs w:val="20"/>
                  <w:lang w:val="en-GB"/>
                </w:rPr>
                <w:delText>C0130</w:delText>
              </w:r>
            </w:del>
            <w:ins w:id="117"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2</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mortality risk – Capital at risk</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Article 97 of </w:t>
            </w:r>
            <w:ins w:id="118" w:author="Author">
              <w:r w:rsidR="004D5714">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4D5714">
                <w:rPr>
                  <w:rFonts w:ascii="Times New Roman" w:eastAsia="Times New Roman" w:hAnsi="Times New Roman" w:cs="Times New Roman"/>
                  <w:sz w:val="20"/>
                  <w:szCs w:val="20"/>
                  <w:lang w:val="en-GB" w:eastAsia="es-ES"/>
                </w:rPr>
                <w:t>2015/35</w:t>
              </w:r>
            </w:ins>
            <w:del w:id="119" w:author="Author">
              <w:r w:rsidR="00B32ADF" w:rsidRPr="00B32ADF" w:rsidDel="004D5714">
                <w:rPr>
                  <w:rFonts w:ascii="Times New Roman" w:eastAsia="Times New Roman" w:hAnsi="Times New Roman" w:cs="Times New Roman"/>
                  <w:sz w:val="20"/>
                  <w:szCs w:val="20"/>
                  <w:lang w:val="en-GB" w:eastAsia="es-ES"/>
                </w:rPr>
                <w:delText>Implementing measures</w:delText>
              </w:r>
            </w:del>
            <w:r w:rsidRPr="00B32ADF">
              <w:rPr>
                <w:rFonts w:ascii="Times New Roman" w:hAnsi="Times New Roman" w:cs="Times New Roman"/>
                <w:sz w:val="20"/>
                <w:szCs w:val="20"/>
                <w:lang w:val="en-GB"/>
              </w:rPr>
              <w:t xml:space="preserve"> for all obligations subject to health mortality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R0200/</w:t>
            </w:r>
          </w:p>
          <w:p w:rsidR="005D627F" w:rsidRPr="00B32ADF" w:rsidRDefault="005D627F" w:rsidP="004D5714">
            <w:pPr>
              <w:rPr>
                <w:rFonts w:ascii="Times New Roman" w:hAnsi="Times New Roman" w:cs="Times New Roman"/>
                <w:sz w:val="20"/>
                <w:szCs w:val="20"/>
                <w:lang w:val="en-GB"/>
              </w:rPr>
            </w:pPr>
            <w:del w:id="120" w:author="Author">
              <w:r w:rsidRPr="00B32ADF" w:rsidDel="004D5714">
                <w:rPr>
                  <w:rFonts w:ascii="Times New Roman" w:hAnsi="Times New Roman" w:cs="Times New Roman"/>
                  <w:sz w:val="20"/>
                  <w:szCs w:val="20"/>
                  <w:lang w:val="en-GB"/>
                </w:rPr>
                <w:delText>C0170</w:delText>
              </w:r>
            </w:del>
            <w:ins w:id="121"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6</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mortality risk – Average rate</w:t>
            </w:r>
            <w:ins w:id="122" w:author="Author">
              <w:r w:rsidR="004E7C16">
                <w:rPr>
                  <w:rFonts w:ascii="Times New Roman" w:hAnsi="Times New Roman" w:cs="Times New Roman"/>
                  <w:sz w:val="20"/>
                  <w:szCs w:val="20"/>
                  <w:lang w:val="en-GB"/>
                </w:rPr>
                <w:t xml:space="preserve"> (t+1)</w:t>
              </w:r>
            </w:ins>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mortality rate during the following 12 months </w:t>
            </w:r>
            <w:ins w:id="123" w:author="Author">
              <w:r w:rsidR="004E7C16">
                <w:rPr>
                  <w:rFonts w:ascii="Times New Roman" w:hAnsi="Times New Roman" w:cs="Times New Roman"/>
                  <w:sz w:val="20"/>
                  <w:szCs w:val="20"/>
                  <w:lang w:val="en-GB"/>
                </w:rPr>
                <w:t xml:space="preserve">(t+1) </w:t>
              </w:r>
            </w:ins>
            <w:r w:rsidRPr="00B32ADF">
              <w:rPr>
                <w:rFonts w:ascii="Times New Roman" w:hAnsi="Times New Roman" w:cs="Times New Roman"/>
                <w:sz w:val="20"/>
                <w:szCs w:val="20"/>
                <w:lang w:val="en-GB"/>
              </w:rPr>
              <w:t>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R0200/</w:t>
            </w:r>
          </w:p>
          <w:p w:rsidR="005D627F" w:rsidRPr="00B32ADF" w:rsidRDefault="005D627F" w:rsidP="004D5714">
            <w:pPr>
              <w:rPr>
                <w:rFonts w:ascii="Times New Roman" w:hAnsi="Times New Roman" w:cs="Times New Roman"/>
                <w:sz w:val="20"/>
                <w:szCs w:val="20"/>
                <w:lang w:val="en-GB"/>
              </w:rPr>
            </w:pPr>
            <w:del w:id="124" w:author="Author">
              <w:r w:rsidRPr="00B32ADF" w:rsidDel="004D5714">
                <w:rPr>
                  <w:rFonts w:ascii="Times New Roman" w:hAnsi="Times New Roman" w:cs="Times New Roman"/>
                  <w:sz w:val="20"/>
                  <w:szCs w:val="20"/>
                  <w:lang w:val="en-GB"/>
                </w:rPr>
                <w:delText>C0190</w:delText>
              </w:r>
            </w:del>
            <w:ins w:id="125"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8</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mortality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payable on death included in the best estimate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R0210/</w:t>
            </w:r>
          </w:p>
          <w:p w:rsidR="005D627F" w:rsidRPr="00B32ADF" w:rsidRDefault="005D627F" w:rsidP="004D5714">
            <w:pPr>
              <w:rPr>
                <w:rFonts w:ascii="Times New Roman" w:hAnsi="Times New Roman" w:cs="Times New Roman"/>
                <w:sz w:val="20"/>
                <w:szCs w:val="20"/>
                <w:lang w:val="en-GB"/>
              </w:rPr>
            </w:pPr>
            <w:del w:id="126" w:author="Author">
              <w:r w:rsidRPr="00B32ADF" w:rsidDel="004D5714">
                <w:rPr>
                  <w:rFonts w:ascii="Times New Roman" w:hAnsi="Times New Roman" w:cs="Times New Roman"/>
                  <w:sz w:val="20"/>
                  <w:szCs w:val="20"/>
                  <w:lang w:val="en-GB"/>
                </w:rPr>
                <w:delText>C0160</w:delText>
              </w:r>
            </w:del>
            <w:ins w:id="127"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5</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longevity risk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Best estimate of obligations subject to health longevity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R0210/</w:t>
            </w:r>
          </w:p>
          <w:p w:rsidR="005D627F" w:rsidRPr="00B32ADF" w:rsidRDefault="005D627F" w:rsidP="004D5714">
            <w:pPr>
              <w:rPr>
                <w:rFonts w:ascii="Times New Roman" w:hAnsi="Times New Roman" w:cs="Times New Roman"/>
                <w:sz w:val="20"/>
                <w:szCs w:val="20"/>
                <w:lang w:val="en-GB"/>
              </w:rPr>
            </w:pPr>
            <w:del w:id="128" w:author="Author">
              <w:r w:rsidRPr="00B32ADF" w:rsidDel="004D5714">
                <w:rPr>
                  <w:rFonts w:ascii="Times New Roman" w:hAnsi="Times New Roman" w:cs="Times New Roman"/>
                  <w:sz w:val="20"/>
                  <w:szCs w:val="20"/>
                  <w:lang w:val="en-GB"/>
                </w:rPr>
                <w:delText>C0170</w:delText>
              </w:r>
            </w:del>
            <w:ins w:id="129"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6</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longevity risk – Average rate</w:t>
            </w:r>
            <w:ins w:id="130" w:author="Author">
              <w:r w:rsidR="004E7C16">
                <w:rPr>
                  <w:rFonts w:ascii="Times New Roman" w:hAnsi="Times New Roman" w:cs="Times New Roman"/>
                  <w:sz w:val="20"/>
                  <w:szCs w:val="20"/>
                  <w:lang w:val="en-GB"/>
                </w:rPr>
                <w:t xml:space="preserve"> (t+1)</w:t>
              </w:r>
            </w:ins>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mortality rate during the following 12 months </w:t>
            </w:r>
            <w:ins w:id="131" w:author="Author">
              <w:r w:rsidR="004E7C16">
                <w:rPr>
                  <w:rFonts w:ascii="Times New Roman" w:hAnsi="Times New Roman" w:cs="Times New Roman"/>
                  <w:sz w:val="20"/>
                  <w:szCs w:val="20"/>
                  <w:lang w:val="en-GB"/>
                </w:rPr>
                <w:t xml:space="preserve">(t+1) </w:t>
              </w:r>
            </w:ins>
            <w:r w:rsidRPr="00B32ADF">
              <w:rPr>
                <w:rFonts w:ascii="Times New Roman" w:hAnsi="Times New Roman" w:cs="Times New Roman"/>
                <w:sz w:val="20"/>
                <w:szCs w:val="20"/>
                <w:lang w:val="en-GB"/>
              </w:rPr>
              <w:t>weighted by sum insured for policies where a decrease in the mortality rate leads to an increase in technical provisions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R0210/</w:t>
            </w:r>
          </w:p>
          <w:p w:rsidR="005D627F" w:rsidRPr="00B32ADF" w:rsidRDefault="005D627F" w:rsidP="004D5714">
            <w:pPr>
              <w:rPr>
                <w:rFonts w:ascii="Times New Roman" w:hAnsi="Times New Roman" w:cs="Times New Roman"/>
                <w:sz w:val="20"/>
                <w:szCs w:val="20"/>
                <w:lang w:val="en-GB"/>
              </w:rPr>
            </w:pPr>
            <w:del w:id="132" w:author="Author">
              <w:r w:rsidRPr="00B32ADF" w:rsidDel="004D5714">
                <w:rPr>
                  <w:rFonts w:ascii="Times New Roman" w:hAnsi="Times New Roman" w:cs="Times New Roman"/>
                  <w:sz w:val="20"/>
                  <w:szCs w:val="20"/>
                  <w:lang w:val="en-GB"/>
                </w:rPr>
                <w:delText>C0190</w:delText>
              </w:r>
            </w:del>
            <w:ins w:id="133"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8</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longevity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R0220/</w:t>
            </w:r>
          </w:p>
          <w:p w:rsidR="005D627F" w:rsidRPr="00B32ADF" w:rsidRDefault="005D627F" w:rsidP="004D5714">
            <w:pPr>
              <w:rPr>
                <w:rFonts w:ascii="Times New Roman" w:hAnsi="Times New Roman" w:cs="Times New Roman"/>
                <w:sz w:val="20"/>
                <w:szCs w:val="20"/>
                <w:lang w:val="en-GB"/>
              </w:rPr>
            </w:pPr>
            <w:del w:id="134" w:author="Author">
              <w:r w:rsidRPr="00B32ADF" w:rsidDel="004D5714">
                <w:rPr>
                  <w:rFonts w:ascii="Times New Roman" w:hAnsi="Times New Roman" w:cs="Times New Roman"/>
                  <w:sz w:val="20"/>
                  <w:szCs w:val="20"/>
                  <w:lang w:val="en-GB"/>
                </w:rPr>
                <w:delText>C0190</w:delText>
              </w:r>
            </w:del>
            <w:ins w:id="135"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8</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(medical expenses)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cash flows included in the best estimate of medical expense insurance and reinsurance obligations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R0220/</w:t>
            </w:r>
          </w:p>
          <w:p w:rsidR="005D627F" w:rsidRPr="00B32ADF" w:rsidRDefault="005D627F" w:rsidP="004D5714">
            <w:pPr>
              <w:rPr>
                <w:rFonts w:ascii="Times New Roman" w:hAnsi="Times New Roman" w:cs="Times New Roman"/>
                <w:sz w:val="20"/>
                <w:szCs w:val="20"/>
                <w:lang w:val="en-GB"/>
              </w:rPr>
            </w:pPr>
            <w:del w:id="136" w:author="Author">
              <w:r w:rsidRPr="00B32ADF" w:rsidDel="004D5714">
                <w:rPr>
                  <w:rFonts w:ascii="Times New Roman" w:hAnsi="Times New Roman" w:cs="Times New Roman"/>
                  <w:sz w:val="20"/>
                  <w:szCs w:val="20"/>
                  <w:lang w:val="en-GB"/>
                </w:rPr>
                <w:delText>C0220</w:delText>
              </w:r>
            </w:del>
            <w:ins w:id="137" w:author="Author">
              <w:r w:rsidR="004D5714" w:rsidRPr="00B32ADF">
                <w:rPr>
                  <w:rFonts w:ascii="Times New Roman" w:hAnsi="Times New Roman" w:cs="Times New Roman"/>
                  <w:sz w:val="20"/>
                  <w:szCs w:val="20"/>
                  <w:lang w:val="en-GB"/>
                </w:rPr>
                <w:t>C02</w:t>
              </w:r>
              <w:r w:rsidR="004D5714">
                <w:rPr>
                  <w:rFonts w:ascii="Times New Roman" w:hAnsi="Times New Roman" w:cs="Times New Roman"/>
                  <w:sz w:val="20"/>
                  <w:szCs w:val="20"/>
                  <w:lang w:val="en-GB"/>
                </w:rPr>
                <w:t>1</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disability-morbidity risk (medical expenses) – Payments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Expenses paid related to medical expense insurance and reinsurance during the last 12 months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R0220/</w:t>
            </w:r>
          </w:p>
          <w:p w:rsidR="005D627F" w:rsidRPr="00B32ADF" w:rsidRDefault="005D627F" w:rsidP="004D5714">
            <w:pPr>
              <w:rPr>
                <w:rFonts w:ascii="Times New Roman" w:hAnsi="Times New Roman" w:cs="Times New Roman"/>
                <w:sz w:val="20"/>
                <w:szCs w:val="20"/>
                <w:lang w:val="en-GB"/>
              </w:rPr>
            </w:pPr>
            <w:del w:id="138" w:author="Author">
              <w:r w:rsidRPr="00B32ADF" w:rsidDel="004D5714">
                <w:rPr>
                  <w:rFonts w:ascii="Times New Roman" w:hAnsi="Times New Roman" w:cs="Times New Roman"/>
                  <w:sz w:val="20"/>
                  <w:szCs w:val="20"/>
                  <w:lang w:val="en-GB"/>
                </w:rPr>
                <w:delText>C0230</w:delText>
              </w:r>
            </w:del>
            <w:ins w:id="139" w:author="Author">
              <w:r w:rsidR="004D5714" w:rsidRPr="00B32ADF">
                <w:rPr>
                  <w:rFonts w:ascii="Times New Roman" w:hAnsi="Times New Roman" w:cs="Times New Roman"/>
                  <w:sz w:val="20"/>
                  <w:szCs w:val="20"/>
                  <w:lang w:val="en-GB"/>
                </w:rPr>
                <w:t>C02</w:t>
              </w:r>
              <w:r w:rsidR="004D5714">
                <w:rPr>
                  <w:rFonts w:ascii="Times New Roman" w:hAnsi="Times New Roman" w:cs="Times New Roman"/>
                  <w:sz w:val="20"/>
                  <w:szCs w:val="20"/>
                  <w:lang w:val="en-GB"/>
                </w:rPr>
                <w:t>2</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(medical expenses) – Average inflation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eastAsia="ja-JP"/>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4D5714">
            <w:pPr>
              <w:rPr>
                <w:rFonts w:ascii="Times New Roman" w:hAnsi="Times New Roman" w:cs="Times New Roman"/>
                <w:sz w:val="20"/>
                <w:szCs w:val="20"/>
                <w:lang w:val="en-GB"/>
              </w:rPr>
            </w:pPr>
            <w:del w:id="140" w:author="Author">
              <w:r w:rsidRPr="00B32ADF" w:rsidDel="004D5714">
                <w:rPr>
                  <w:rFonts w:ascii="Times New Roman" w:hAnsi="Times New Roman" w:cs="Times New Roman"/>
                  <w:sz w:val="20"/>
                  <w:szCs w:val="20"/>
                  <w:lang w:val="en-GB"/>
                </w:rPr>
                <w:delText>C0130</w:delText>
              </w:r>
            </w:del>
            <w:ins w:id="141"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2</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Capital at risk</w:t>
            </w:r>
          </w:p>
        </w:tc>
        <w:tc>
          <w:tcPr>
            <w:tcW w:w="4955" w:type="dxa"/>
          </w:tcPr>
          <w:p w:rsidR="005D627F" w:rsidRPr="00B32ADF" w:rsidRDefault="005D627F" w:rsidP="00752F3C">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positive capitals at risk as defined in </w:t>
            </w:r>
            <w:r w:rsidR="00752F3C" w:rsidRPr="00B32ADF">
              <w:rPr>
                <w:rFonts w:ascii="Times New Roman" w:hAnsi="Times New Roman" w:cs="Times New Roman"/>
                <w:sz w:val="20"/>
                <w:szCs w:val="20"/>
                <w:lang w:val="en-GB"/>
              </w:rPr>
              <w:t>a</w:t>
            </w:r>
            <w:r w:rsidRPr="00B32ADF">
              <w:rPr>
                <w:rFonts w:ascii="Times New Roman" w:hAnsi="Times New Roman" w:cs="Times New Roman"/>
                <w:sz w:val="20"/>
                <w:szCs w:val="20"/>
                <w:lang w:val="en-GB"/>
              </w:rPr>
              <w:t xml:space="preserve">rticle 100 of </w:t>
            </w:r>
            <w:ins w:id="142" w:author="Author">
              <w:r w:rsidR="004D5714">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4D5714">
                <w:rPr>
                  <w:rFonts w:ascii="Times New Roman" w:eastAsia="Times New Roman" w:hAnsi="Times New Roman" w:cs="Times New Roman"/>
                  <w:sz w:val="20"/>
                  <w:szCs w:val="20"/>
                  <w:lang w:val="en-GB" w:eastAsia="es-ES"/>
                </w:rPr>
                <w:t>2015/35</w:t>
              </w:r>
            </w:ins>
            <w:del w:id="143" w:author="Author">
              <w:r w:rsidR="00B32ADF" w:rsidRPr="00B32ADF" w:rsidDel="004D5714">
                <w:rPr>
                  <w:rFonts w:ascii="Times New Roman" w:eastAsia="Times New Roman" w:hAnsi="Times New Roman" w:cs="Times New Roman"/>
                  <w:sz w:val="20"/>
                  <w:szCs w:val="20"/>
                  <w:lang w:val="en-GB" w:eastAsia="es-ES"/>
                </w:rPr>
                <w:delText>Implementing measures</w:delText>
              </w:r>
            </w:del>
            <w:r w:rsidRPr="00B32ADF">
              <w:rPr>
                <w:rFonts w:ascii="Times New Roman" w:hAnsi="Times New Roman" w:cs="Times New Roman"/>
                <w:sz w:val="20"/>
                <w:szCs w:val="20"/>
                <w:lang w:val="en-GB"/>
              </w:rPr>
              <w:t xml:space="preserve"> for all obligations subject to disability-morbidity risk (income protection)</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4D5714">
            <w:pPr>
              <w:rPr>
                <w:rFonts w:ascii="Times New Roman" w:hAnsi="Times New Roman" w:cs="Times New Roman"/>
                <w:sz w:val="20"/>
                <w:szCs w:val="20"/>
                <w:lang w:val="en-GB"/>
              </w:rPr>
            </w:pPr>
            <w:del w:id="144" w:author="Author">
              <w:r w:rsidRPr="00B32ADF" w:rsidDel="004D5714">
                <w:rPr>
                  <w:rFonts w:ascii="Times New Roman" w:hAnsi="Times New Roman" w:cs="Times New Roman"/>
                  <w:sz w:val="20"/>
                  <w:szCs w:val="20"/>
                  <w:lang w:val="en-GB"/>
                </w:rPr>
                <w:delText>C0140</w:delText>
              </w:r>
            </w:del>
            <w:ins w:id="145"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3</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Capital at risk t+1</w:t>
            </w:r>
          </w:p>
        </w:tc>
        <w:tc>
          <w:tcPr>
            <w:tcW w:w="4955" w:type="dxa"/>
          </w:tcPr>
          <w:p w:rsidR="005D627F" w:rsidRPr="00B32ADF" w:rsidRDefault="005D627F" w:rsidP="004D5714">
            <w:pPr>
              <w:rPr>
                <w:rFonts w:ascii="Times New Roman" w:hAnsi="Times New Roman" w:cs="Times New Roman"/>
                <w:sz w:val="20"/>
                <w:szCs w:val="20"/>
                <w:lang w:val="en-GB"/>
              </w:rPr>
            </w:pPr>
            <w:r w:rsidRPr="00B32ADF">
              <w:rPr>
                <w:rFonts w:ascii="Times New Roman" w:hAnsi="Times New Roman" w:cs="Times New Roman"/>
                <w:sz w:val="20"/>
                <w:szCs w:val="20"/>
                <w:lang w:val="en-GB"/>
              </w:rPr>
              <w:t>Capital at risk as defined in R0230/</w:t>
            </w:r>
            <w:del w:id="146" w:author="Author">
              <w:r w:rsidRPr="00B32ADF" w:rsidDel="004D5714">
                <w:rPr>
                  <w:rFonts w:ascii="Times New Roman" w:hAnsi="Times New Roman" w:cs="Times New Roman"/>
                  <w:sz w:val="20"/>
                  <w:szCs w:val="20"/>
                  <w:lang w:val="en-GB"/>
                </w:rPr>
                <w:delText xml:space="preserve">C0130 </w:delText>
              </w:r>
            </w:del>
            <w:ins w:id="147"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2</w:t>
              </w:r>
              <w:r w:rsidR="004D5714" w:rsidRPr="00B32ADF">
                <w:rPr>
                  <w:rFonts w:ascii="Times New Roman" w:hAnsi="Times New Roman" w:cs="Times New Roman"/>
                  <w:sz w:val="20"/>
                  <w:szCs w:val="20"/>
                  <w:lang w:val="en-GB"/>
                </w:rPr>
                <w:t xml:space="preserve">0 </w:t>
              </w:r>
            </w:ins>
            <w:r w:rsidRPr="00B32ADF">
              <w:rPr>
                <w:rFonts w:ascii="Times New Roman" w:hAnsi="Times New Roman" w:cs="Times New Roman"/>
                <w:sz w:val="20"/>
                <w:szCs w:val="20"/>
                <w:lang w:val="en-GB"/>
              </w:rPr>
              <w:t>after 12 months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4D5714">
            <w:pPr>
              <w:rPr>
                <w:rFonts w:ascii="Times New Roman" w:hAnsi="Times New Roman" w:cs="Times New Roman"/>
                <w:sz w:val="20"/>
                <w:szCs w:val="20"/>
                <w:lang w:val="en-GB"/>
              </w:rPr>
            </w:pPr>
            <w:del w:id="148" w:author="Author">
              <w:r w:rsidRPr="00B32ADF" w:rsidDel="004D5714">
                <w:rPr>
                  <w:rFonts w:ascii="Times New Roman" w:hAnsi="Times New Roman" w:cs="Times New Roman"/>
                  <w:sz w:val="20"/>
                  <w:szCs w:val="20"/>
                  <w:lang w:val="en-GB"/>
                </w:rPr>
                <w:delText>C0160</w:delText>
              </w:r>
            </w:del>
            <w:ins w:id="149"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5</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Best estimate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Best estimate of obligations subject to </w:t>
            </w:r>
            <w:r w:rsidR="004C0DE5" w:rsidRPr="003E24EC">
              <w:rPr>
                <w:rFonts w:ascii="Times New Roman" w:hAnsi="Times New Roman" w:cs="Times New Roman"/>
                <w:sz w:val="20"/>
                <w:szCs w:val="20"/>
                <w:lang w:val="en-GB"/>
              </w:rPr>
              <w:t xml:space="preserve">disability-morbidity </w:t>
            </w:r>
            <w:r w:rsidRPr="00B32ADF">
              <w:rPr>
                <w:rFonts w:ascii="Times New Roman" w:hAnsi="Times New Roman" w:cs="Times New Roman"/>
                <w:sz w:val="20"/>
                <w:szCs w:val="20"/>
                <w:lang w:val="en-GB"/>
              </w:rPr>
              <w:t>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4D5714">
            <w:pPr>
              <w:rPr>
                <w:rFonts w:ascii="Times New Roman" w:hAnsi="Times New Roman" w:cs="Times New Roman"/>
                <w:sz w:val="20"/>
                <w:szCs w:val="20"/>
                <w:lang w:val="en-GB"/>
              </w:rPr>
            </w:pPr>
            <w:del w:id="150" w:author="Author">
              <w:r w:rsidRPr="00B32ADF" w:rsidDel="004D5714">
                <w:rPr>
                  <w:rFonts w:ascii="Times New Roman" w:hAnsi="Times New Roman" w:cs="Times New Roman"/>
                  <w:sz w:val="20"/>
                  <w:szCs w:val="20"/>
                  <w:lang w:val="en-GB"/>
                </w:rPr>
                <w:delText>C0170</w:delText>
              </w:r>
            </w:del>
            <w:ins w:id="151"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6</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Average rate</w:t>
            </w:r>
            <w:ins w:id="152" w:author="Author">
              <w:r w:rsidR="004E7C16">
                <w:rPr>
                  <w:rFonts w:ascii="Times New Roman" w:hAnsi="Times New Roman" w:cs="Times New Roman"/>
                  <w:sz w:val="20"/>
                  <w:szCs w:val="20"/>
                  <w:lang w:val="en-GB"/>
                </w:rPr>
                <w:t xml:space="preserve"> (t+1)</w:t>
              </w:r>
            </w:ins>
          </w:p>
        </w:tc>
        <w:tc>
          <w:tcPr>
            <w:tcW w:w="4955" w:type="dxa"/>
          </w:tcPr>
          <w:p w:rsidR="005D627F" w:rsidRPr="00B32ADF" w:rsidRDefault="005D627F" w:rsidP="001F0032">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disability-morbidity rate during the following </w:t>
            </w:r>
            <w:ins w:id="153" w:author="Author">
              <w:del w:id="154" w:author="Author">
                <w:r w:rsidR="004D5714" w:rsidDel="001F0032">
                  <w:rPr>
                    <w:rFonts w:ascii="Times New Roman" w:hAnsi="Times New Roman" w:cs="Times New Roman"/>
                    <w:sz w:val="20"/>
                    <w:szCs w:val="20"/>
                    <w:lang w:val="en-GB"/>
                  </w:rPr>
                  <w:delText>(t+1</w:delText>
                </w:r>
                <w:r w:rsidR="004D5714" w:rsidDel="004E7C16">
                  <w:rPr>
                    <w:rFonts w:ascii="Times New Roman" w:hAnsi="Times New Roman" w:cs="Times New Roman"/>
                    <w:sz w:val="20"/>
                    <w:szCs w:val="20"/>
                    <w:lang w:val="en-GB"/>
                  </w:rPr>
                  <w:delText xml:space="preserve"> and t+2</w:delText>
                </w:r>
                <w:r w:rsidR="004D5714" w:rsidDel="001F0032">
                  <w:rPr>
                    <w:rFonts w:ascii="Times New Roman" w:hAnsi="Times New Roman" w:cs="Times New Roman"/>
                    <w:sz w:val="20"/>
                    <w:szCs w:val="20"/>
                    <w:lang w:val="en-GB"/>
                  </w:rPr>
                  <w:delText>)</w:delText>
                </w:r>
              </w:del>
            </w:ins>
            <w:r w:rsidRPr="00B32ADF">
              <w:rPr>
                <w:rFonts w:ascii="Times New Roman" w:hAnsi="Times New Roman" w:cs="Times New Roman"/>
                <w:sz w:val="20"/>
                <w:szCs w:val="20"/>
                <w:lang w:val="en-GB"/>
              </w:rPr>
              <w:t xml:space="preserve">12 months </w:t>
            </w:r>
            <w:ins w:id="155" w:author="Author">
              <w:r w:rsidR="001F0032">
                <w:rPr>
                  <w:rFonts w:ascii="Times New Roman" w:hAnsi="Times New Roman" w:cs="Times New Roman"/>
                  <w:sz w:val="20"/>
                  <w:szCs w:val="20"/>
                  <w:lang w:val="en-GB"/>
                </w:rPr>
                <w:t xml:space="preserve">(t+1) </w:t>
              </w:r>
            </w:ins>
            <w:r w:rsidRPr="00B32ADF">
              <w:rPr>
                <w:rFonts w:ascii="Times New Roman" w:hAnsi="Times New Roman" w:cs="Times New Roman"/>
                <w:sz w:val="20"/>
                <w:szCs w:val="20"/>
                <w:lang w:val="en-GB"/>
              </w:rPr>
              <w:t>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4D5714">
            <w:pPr>
              <w:rPr>
                <w:rFonts w:ascii="Times New Roman" w:hAnsi="Times New Roman" w:cs="Times New Roman"/>
                <w:sz w:val="20"/>
                <w:szCs w:val="20"/>
                <w:lang w:val="en-GB"/>
              </w:rPr>
            </w:pPr>
            <w:del w:id="156" w:author="Author">
              <w:r w:rsidRPr="00B32ADF" w:rsidDel="004D5714">
                <w:rPr>
                  <w:rFonts w:ascii="Times New Roman" w:hAnsi="Times New Roman" w:cs="Times New Roman"/>
                  <w:sz w:val="20"/>
                  <w:szCs w:val="20"/>
                  <w:lang w:val="en-GB"/>
                </w:rPr>
                <w:delText>C0180</w:delText>
              </w:r>
            </w:del>
            <w:ins w:id="157"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7</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Average rate t+</w:t>
            </w:r>
            <w:ins w:id="158" w:author="Author">
              <w:r w:rsidR="004E7C16">
                <w:rPr>
                  <w:rFonts w:ascii="Times New Roman" w:hAnsi="Times New Roman" w:cs="Times New Roman"/>
                  <w:sz w:val="20"/>
                  <w:szCs w:val="20"/>
                  <w:lang w:val="en-GB"/>
                </w:rPr>
                <w:t>2</w:t>
              </w:r>
            </w:ins>
            <w:del w:id="159" w:author="Author">
              <w:r w:rsidRPr="00B32ADF" w:rsidDel="004E7C16">
                <w:rPr>
                  <w:rFonts w:ascii="Times New Roman" w:hAnsi="Times New Roman" w:cs="Times New Roman"/>
                  <w:sz w:val="20"/>
                  <w:szCs w:val="20"/>
                  <w:lang w:val="en-GB"/>
                </w:rPr>
                <w:delText>1</w:delText>
              </w:r>
            </w:del>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disability-morbidity rate during the 12 months after the following 12 months</w:t>
            </w:r>
            <w:ins w:id="160" w:author="Author">
              <w:r w:rsidR="004E7C16">
                <w:rPr>
                  <w:rFonts w:ascii="Times New Roman" w:hAnsi="Times New Roman" w:cs="Times New Roman"/>
                  <w:sz w:val="20"/>
                  <w:szCs w:val="20"/>
                  <w:lang w:val="en-GB"/>
                </w:rPr>
                <w:t xml:space="preserve"> (t+2)</w:t>
              </w:r>
            </w:ins>
            <w:r w:rsidRPr="00B32ADF">
              <w:rPr>
                <w:rFonts w:ascii="Times New Roman" w:hAnsi="Times New Roman" w:cs="Times New Roman"/>
                <w:sz w:val="20"/>
                <w:szCs w:val="20"/>
                <w:lang w:val="en-GB"/>
              </w:rPr>
              <w:t xml:space="preserve"> weighted by sum insured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4D5714">
            <w:pPr>
              <w:rPr>
                <w:rFonts w:ascii="Times New Roman" w:hAnsi="Times New Roman" w:cs="Times New Roman"/>
                <w:sz w:val="20"/>
                <w:szCs w:val="20"/>
                <w:lang w:val="en-GB"/>
              </w:rPr>
            </w:pPr>
            <w:del w:id="161" w:author="Author">
              <w:r w:rsidRPr="00B32ADF" w:rsidDel="004D5714">
                <w:rPr>
                  <w:rFonts w:ascii="Times New Roman" w:hAnsi="Times New Roman" w:cs="Times New Roman"/>
                  <w:sz w:val="20"/>
                  <w:szCs w:val="20"/>
                  <w:lang w:val="en-GB"/>
                </w:rPr>
                <w:delText>C0190</w:delText>
              </w:r>
            </w:del>
            <w:ins w:id="162"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8</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all payments on disability-morbidity included in the best estimate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R0230/</w:t>
            </w:r>
          </w:p>
          <w:p w:rsidR="005D627F" w:rsidRPr="00B32ADF" w:rsidRDefault="005D627F" w:rsidP="004D5714">
            <w:pPr>
              <w:rPr>
                <w:rFonts w:ascii="Times New Roman" w:hAnsi="Times New Roman" w:cs="Times New Roman"/>
                <w:sz w:val="20"/>
                <w:szCs w:val="20"/>
                <w:lang w:val="en-GB"/>
              </w:rPr>
            </w:pPr>
            <w:del w:id="163" w:author="Author">
              <w:r w:rsidRPr="00B32ADF" w:rsidDel="004D5714">
                <w:rPr>
                  <w:rFonts w:ascii="Times New Roman" w:hAnsi="Times New Roman" w:cs="Times New Roman"/>
                  <w:sz w:val="20"/>
                  <w:szCs w:val="20"/>
                  <w:lang w:val="en-GB"/>
                </w:rPr>
                <w:delText>C0210</w:delText>
              </w:r>
            </w:del>
            <w:ins w:id="164" w:author="Author">
              <w:r w:rsidR="004D5714" w:rsidRPr="00B32ADF">
                <w:rPr>
                  <w:rFonts w:ascii="Times New Roman" w:hAnsi="Times New Roman" w:cs="Times New Roman"/>
                  <w:sz w:val="20"/>
                  <w:szCs w:val="20"/>
                  <w:lang w:val="en-GB"/>
                </w:rPr>
                <w:t>C02</w:t>
              </w:r>
              <w:r w:rsidR="004D5714">
                <w:rPr>
                  <w:rFonts w:ascii="Times New Roman" w:hAnsi="Times New Roman" w:cs="Times New Roman"/>
                  <w:sz w:val="20"/>
                  <w:szCs w:val="20"/>
                  <w:lang w:val="en-GB"/>
                </w:rPr>
                <w:t>0</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disability-morbidity risk (income protection) – Termination rates</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Expected termination rates during the following 12 months for policies with a positive capital at risk</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R0240/</w:t>
            </w:r>
          </w:p>
          <w:p w:rsidR="005D627F" w:rsidRPr="00B32ADF" w:rsidRDefault="005D627F" w:rsidP="004D5714">
            <w:pPr>
              <w:rPr>
                <w:rFonts w:ascii="Times New Roman" w:hAnsi="Times New Roman" w:cs="Times New Roman"/>
                <w:sz w:val="20"/>
                <w:szCs w:val="20"/>
                <w:lang w:val="en-GB"/>
              </w:rPr>
            </w:pPr>
            <w:del w:id="165" w:author="Author">
              <w:r w:rsidRPr="00B32ADF" w:rsidDel="004D5714">
                <w:rPr>
                  <w:rFonts w:ascii="Times New Roman" w:hAnsi="Times New Roman" w:cs="Times New Roman"/>
                  <w:sz w:val="20"/>
                  <w:szCs w:val="20"/>
                  <w:lang w:val="en-GB"/>
                </w:rPr>
                <w:delText>C0150</w:delText>
              </w:r>
            </w:del>
            <w:ins w:id="166"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4</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SLT lapse risk (up) – Surrender strain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positive surrender strains as defined in Article 102 of </w:t>
            </w:r>
            <w:ins w:id="167" w:author="Author">
              <w:r w:rsidR="004D5714">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4D5714">
                <w:rPr>
                  <w:rFonts w:ascii="Times New Roman" w:eastAsia="Times New Roman" w:hAnsi="Times New Roman" w:cs="Times New Roman"/>
                  <w:sz w:val="20"/>
                  <w:szCs w:val="20"/>
                  <w:lang w:val="en-GB" w:eastAsia="es-ES"/>
                </w:rPr>
                <w:t>2015/35</w:t>
              </w:r>
            </w:ins>
            <w:del w:id="168" w:author="Author">
              <w:r w:rsidR="00B32ADF" w:rsidRPr="00B32ADF" w:rsidDel="004D5714">
                <w:rPr>
                  <w:rFonts w:ascii="Times New Roman" w:eastAsia="Times New Roman" w:hAnsi="Times New Roman" w:cs="Times New Roman"/>
                  <w:sz w:val="20"/>
                  <w:szCs w:val="20"/>
                  <w:lang w:val="en-GB" w:eastAsia="es-ES"/>
                </w:rPr>
                <w:delText>Implementing measures</w:delText>
              </w:r>
            </w:del>
            <w:ins w:id="169" w:author="Author">
              <w:r w:rsidR="004D5714">
                <w:rPr>
                  <w:rFonts w:ascii="Times New Roman" w:eastAsia="Times New Roman" w:hAnsi="Times New Roman" w:cs="Times New Roman"/>
                  <w:sz w:val="20"/>
                  <w:szCs w:val="20"/>
                  <w:lang w:val="en-GB" w:eastAsia="es-ES"/>
                </w:rPr>
                <w:t>.</w:t>
              </w:r>
            </w:ins>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R0240/</w:t>
            </w:r>
          </w:p>
          <w:p w:rsidR="005D627F" w:rsidRPr="00B32ADF" w:rsidRDefault="005D627F" w:rsidP="004D5714">
            <w:pPr>
              <w:rPr>
                <w:rFonts w:ascii="Times New Roman" w:hAnsi="Times New Roman" w:cs="Times New Roman"/>
                <w:sz w:val="20"/>
                <w:szCs w:val="20"/>
                <w:lang w:val="en-GB"/>
              </w:rPr>
            </w:pPr>
            <w:del w:id="170" w:author="Author">
              <w:r w:rsidRPr="00B32ADF" w:rsidDel="004D5714">
                <w:rPr>
                  <w:rFonts w:ascii="Times New Roman" w:hAnsi="Times New Roman" w:cs="Times New Roman"/>
                  <w:sz w:val="20"/>
                  <w:szCs w:val="20"/>
                  <w:lang w:val="en-GB"/>
                </w:rPr>
                <w:delText>C0170</w:delText>
              </w:r>
            </w:del>
            <w:ins w:id="171"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6</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(up) – Average rate </w:t>
            </w:r>
            <w:ins w:id="172" w:author="Author">
              <w:r w:rsidR="004E7C16">
                <w:rPr>
                  <w:rFonts w:ascii="Times New Roman" w:hAnsi="Times New Roman" w:cs="Times New Roman"/>
                  <w:sz w:val="20"/>
                  <w:szCs w:val="20"/>
                  <w:lang w:val="en-GB"/>
                </w:rPr>
                <w:t>(t+1)</w:t>
              </w:r>
            </w:ins>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lapse rate for policies with positive surrender strains </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R0240/</w:t>
            </w:r>
          </w:p>
          <w:p w:rsidR="005D627F" w:rsidRPr="00B32ADF" w:rsidRDefault="005D627F" w:rsidP="004D5714">
            <w:pPr>
              <w:rPr>
                <w:rFonts w:ascii="Times New Roman" w:hAnsi="Times New Roman" w:cs="Times New Roman"/>
                <w:sz w:val="20"/>
                <w:szCs w:val="20"/>
                <w:lang w:val="en-GB"/>
              </w:rPr>
            </w:pPr>
            <w:del w:id="173" w:author="Author">
              <w:r w:rsidRPr="00B32ADF" w:rsidDel="004D5714">
                <w:rPr>
                  <w:rFonts w:ascii="Times New Roman" w:hAnsi="Times New Roman" w:cs="Times New Roman"/>
                  <w:sz w:val="20"/>
                  <w:szCs w:val="20"/>
                  <w:lang w:val="en-GB"/>
                </w:rPr>
                <w:delText>C0200</w:delText>
              </w:r>
            </w:del>
            <w:ins w:id="174" w:author="Author">
              <w:r w:rsidR="004D5714" w:rsidRPr="00B32ADF">
                <w:rPr>
                  <w:rFonts w:ascii="Times New Roman" w:hAnsi="Times New Roman" w:cs="Times New Roman"/>
                  <w:sz w:val="20"/>
                  <w:szCs w:val="20"/>
                  <w:lang w:val="en-GB"/>
                </w:rPr>
                <w:t>C0</w:t>
              </w:r>
              <w:r w:rsidR="004D5714">
                <w:rPr>
                  <w:rFonts w:ascii="Times New Roman" w:hAnsi="Times New Roman" w:cs="Times New Roman"/>
                  <w:sz w:val="20"/>
                  <w:szCs w:val="20"/>
                  <w:lang w:val="en-GB"/>
                </w:rPr>
                <w:t>19</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SLT lapse risk (up) – Average run off period</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positive surrender strain run off</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R0250/</w:t>
            </w:r>
          </w:p>
          <w:p w:rsidR="005D627F" w:rsidRPr="00B32ADF" w:rsidRDefault="005D627F" w:rsidP="004D5714">
            <w:pPr>
              <w:rPr>
                <w:rFonts w:ascii="Times New Roman" w:hAnsi="Times New Roman" w:cs="Times New Roman"/>
                <w:sz w:val="20"/>
                <w:szCs w:val="20"/>
                <w:lang w:val="en-GB"/>
              </w:rPr>
            </w:pPr>
            <w:del w:id="175" w:author="Author">
              <w:r w:rsidRPr="00B32ADF" w:rsidDel="004D5714">
                <w:rPr>
                  <w:rFonts w:ascii="Times New Roman" w:hAnsi="Times New Roman" w:cs="Times New Roman"/>
                  <w:sz w:val="20"/>
                  <w:szCs w:val="20"/>
                  <w:lang w:val="en-GB"/>
                </w:rPr>
                <w:delText>C0150</w:delText>
              </w:r>
            </w:del>
            <w:ins w:id="176"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4</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(down) – Surrender strain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Sum of all negative surrender strains as defined in Article 102 of </w:t>
            </w:r>
            <w:ins w:id="177" w:author="Author">
              <w:r w:rsidR="004D5714">
                <w:rPr>
                  <w:rFonts w:ascii="Times New Roman" w:eastAsia="Times New Roman" w:hAnsi="Times New Roman" w:cs="Times New Roman"/>
                  <w:sz w:val="20"/>
                  <w:szCs w:val="20"/>
                  <w:lang w:val="en-GB" w:eastAsia="es-ES"/>
                </w:rPr>
                <w:t xml:space="preserve">Delegated Regulation </w:t>
              </w:r>
              <w:r w:rsidR="00071CBA">
                <w:rPr>
                  <w:rFonts w:ascii="Times New Roman" w:eastAsia="Times New Roman" w:hAnsi="Times New Roman" w:cs="Times New Roman"/>
                  <w:sz w:val="20"/>
                  <w:szCs w:val="20"/>
                  <w:lang w:val="en-GB" w:eastAsia="es-ES"/>
                </w:rPr>
                <w:t xml:space="preserve">(EU) </w:t>
              </w:r>
              <w:r w:rsidR="004D5714">
                <w:rPr>
                  <w:rFonts w:ascii="Times New Roman" w:eastAsia="Times New Roman" w:hAnsi="Times New Roman" w:cs="Times New Roman"/>
                  <w:sz w:val="20"/>
                  <w:szCs w:val="20"/>
                  <w:lang w:val="en-GB" w:eastAsia="es-ES"/>
                </w:rPr>
                <w:t>2015/35</w:t>
              </w:r>
            </w:ins>
            <w:del w:id="178" w:author="Author">
              <w:r w:rsidR="00B32ADF" w:rsidRPr="00B32ADF" w:rsidDel="004D5714">
                <w:rPr>
                  <w:rFonts w:ascii="Times New Roman" w:eastAsia="Times New Roman" w:hAnsi="Times New Roman" w:cs="Times New Roman"/>
                  <w:sz w:val="20"/>
                  <w:szCs w:val="20"/>
                  <w:lang w:val="en-GB" w:eastAsia="es-ES"/>
                </w:rPr>
                <w:delText>Implementing measures</w:delText>
              </w:r>
            </w:del>
            <w:ins w:id="179" w:author="Author">
              <w:r w:rsidR="004D5714">
                <w:rPr>
                  <w:rFonts w:ascii="Times New Roman" w:eastAsia="Times New Roman" w:hAnsi="Times New Roman" w:cs="Times New Roman"/>
                  <w:sz w:val="20"/>
                  <w:szCs w:val="20"/>
                  <w:lang w:val="en-GB" w:eastAsia="es-ES"/>
                </w:rPr>
                <w:t>.</w:t>
              </w:r>
            </w:ins>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R0250/</w:t>
            </w:r>
          </w:p>
          <w:p w:rsidR="005D627F" w:rsidRPr="00B32ADF" w:rsidRDefault="005D627F" w:rsidP="004D5714">
            <w:pPr>
              <w:rPr>
                <w:rFonts w:ascii="Times New Roman" w:hAnsi="Times New Roman" w:cs="Times New Roman"/>
                <w:sz w:val="20"/>
                <w:szCs w:val="20"/>
                <w:lang w:val="en-GB"/>
              </w:rPr>
            </w:pPr>
            <w:del w:id="180" w:author="Author">
              <w:r w:rsidRPr="00B32ADF" w:rsidDel="004D5714">
                <w:rPr>
                  <w:rFonts w:ascii="Times New Roman" w:hAnsi="Times New Roman" w:cs="Times New Roman"/>
                  <w:sz w:val="20"/>
                  <w:szCs w:val="20"/>
                  <w:lang w:val="en-GB"/>
                </w:rPr>
                <w:delText>C0170</w:delText>
              </w:r>
            </w:del>
            <w:ins w:id="181"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6</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(down) – Average rate </w:t>
            </w:r>
            <w:ins w:id="182" w:author="Author">
              <w:r w:rsidR="004E7C16">
                <w:rPr>
                  <w:rFonts w:ascii="Times New Roman" w:hAnsi="Times New Roman" w:cs="Times New Roman"/>
                  <w:sz w:val="20"/>
                  <w:szCs w:val="20"/>
                  <w:lang w:val="en-GB"/>
                </w:rPr>
                <w:t>(t+1)</w:t>
              </w:r>
            </w:ins>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Average lapse rate for policies with negative surrender strains </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R0250/</w:t>
            </w:r>
          </w:p>
          <w:p w:rsidR="005D627F" w:rsidRPr="00B32ADF" w:rsidRDefault="005D627F" w:rsidP="004D5714">
            <w:pPr>
              <w:rPr>
                <w:rFonts w:ascii="Times New Roman" w:hAnsi="Times New Roman" w:cs="Times New Roman"/>
                <w:sz w:val="20"/>
                <w:szCs w:val="20"/>
                <w:lang w:val="en-GB"/>
              </w:rPr>
            </w:pPr>
            <w:del w:id="183" w:author="Author">
              <w:r w:rsidRPr="00B32ADF" w:rsidDel="004D5714">
                <w:rPr>
                  <w:rFonts w:ascii="Times New Roman" w:hAnsi="Times New Roman" w:cs="Times New Roman"/>
                  <w:sz w:val="20"/>
                  <w:szCs w:val="20"/>
                  <w:lang w:val="en-GB"/>
                </w:rPr>
                <w:delText>C0200</w:delText>
              </w:r>
            </w:del>
            <w:ins w:id="184" w:author="Author">
              <w:r w:rsidR="004D5714" w:rsidRPr="00B32ADF">
                <w:rPr>
                  <w:rFonts w:ascii="Times New Roman" w:hAnsi="Times New Roman" w:cs="Times New Roman"/>
                  <w:sz w:val="20"/>
                  <w:szCs w:val="20"/>
                  <w:lang w:val="en-GB"/>
                </w:rPr>
                <w:t>C0</w:t>
              </w:r>
              <w:r w:rsidR="004D5714">
                <w:rPr>
                  <w:rFonts w:ascii="Times New Roman" w:hAnsi="Times New Roman" w:cs="Times New Roman"/>
                  <w:sz w:val="20"/>
                  <w:szCs w:val="20"/>
                  <w:lang w:val="en-GB"/>
                </w:rPr>
                <w:t>19</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SLT lapse risk (down) – Average run off period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Average period in years over which the policies with a negative surrender strain run off</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R0260/</w:t>
            </w:r>
          </w:p>
          <w:p w:rsidR="005D627F" w:rsidRPr="00B32ADF" w:rsidRDefault="005D627F" w:rsidP="004D5714">
            <w:pPr>
              <w:rPr>
                <w:rFonts w:ascii="Times New Roman" w:hAnsi="Times New Roman" w:cs="Times New Roman"/>
                <w:sz w:val="20"/>
                <w:szCs w:val="20"/>
                <w:lang w:val="en-GB"/>
              </w:rPr>
            </w:pPr>
            <w:del w:id="185" w:author="Author">
              <w:r w:rsidRPr="00B32ADF" w:rsidDel="004D5714">
                <w:rPr>
                  <w:rFonts w:ascii="Times New Roman" w:hAnsi="Times New Roman" w:cs="Times New Roman"/>
                  <w:sz w:val="20"/>
                  <w:szCs w:val="20"/>
                  <w:lang w:val="en-GB"/>
                </w:rPr>
                <w:delText>C0190</w:delText>
              </w:r>
            </w:del>
            <w:ins w:id="186" w:author="Author">
              <w:r w:rsidR="004D5714" w:rsidRPr="00B32ADF">
                <w:rPr>
                  <w:rFonts w:ascii="Times New Roman" w:hAnsi="Times New Roman" w:cs="Times New Roman"/>
                  <w:sz w:val="20"/>
                  <w:szCs w:val="20"/>
                  <w:lang w:val="en-GB"/>
                </w:rPr>
                <w:t>C01</w:t>
              </w:r>
              <w:r w:rsidR="004D5714">
                <w:rPr>
                  <w:rFonts w:ascii="Times New Roman" w:hAnsi="Times New Roman" w:cs="Times New Roman"/>
                  <w:sz w:val="20"/>
                  <w:szCs w:val="20"/>
                  <w:lang w:val="en-GB"/>
                </w:rPr>
                <w:t>8</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expense risk – Modified duration</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Modified duration in years of the cash flows included in the best estimate of health insurance and reinsurance obligations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R0260/</w:t>
            </w:r>
          </w:p>
          <w:p w:rsidR="005D627F" w:rsidRPr="00B32ADF" w:rsidRDefault="005D627F" w:rsidP="004D5714">
            <w:pPr>
              <w:rPr>
                <w:rFonts w:ascii="Times New Roman" w:hAnsi="Times New Roman" w:cs="Times New Roman"/>
                <w:sz w:val="20"/>
                <w:szCs w:val="20"/>
                <w:lang w:val="en-GB"/>
              </w:rPr>
            </w:pPr>
            <w:del w:id="187" w:author="Author">
              <w:r w:rsidRPr="00B32ADF" w:rsidDel="004D5714">
                <w:rPr>
                  <w:rFonts w:ascii="Times New Roman" w:hAnsi="Times New Roman" w:cs="Times New Roman"/>
                  <w:sz w:val="20"/>
                  <w:szCs w:val="20"/>
                  <w:lang w:val="en-GB"/>
                </w:rPr>
                <w:delText>C0220</w:delText>
              </w:r>
            </w:del>
            <w:ins w:id="188" w:author="Author">
              <w:r w:rsidR="004D5714" w:rsidRPr="00B32ADF">
                <w:rPr>
                  <w:rFonts w:ascii="Times New Roman" w:hAnsi="Times New Roman" w:cs="Times New Roman"/>
                  <w:sz w:val="20"/>
                  <w:szCs w:val="20"/>
                  <w:lang w:val="en-GB"/>
                </w:rPr>
                <w:t>C02</w:t>
              </w:r>
              <w:r w:rsidR="004D5714">
                <w:rPr>
                  <w:rFonts w:ascii="Times New Roman" w:hAnsi="Times New Roman" w:cs="Times New Roman"/>
                  <w:sz w:val="20"/>
                  <w:szCs w:val="20"/>
                  <w:lang w:val="en-GB"/>
                </w:rPr>
                <w:t>1</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 xml:space="preserve">Health expense risk – Payments </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Expenses paid related to health insurance and reinsurance during the last 12 months</w:t>
            </w:r>
          </w:p>
        </w:tc>
      </w:tr>
      <w:tr w:rsidR="005D627F" w:rsidRPr="00B32ADF" w:rsidTr="005D627F">
        <w:tc>
          <w:tcPr>
            <w:tcW w:w="1262"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R0260/</w:t>
            </w:r>
          </w:p>
          <w:p w:rsidR="005D627F" w:rsidRPr="00B32ADF" w:rsidRDefault="005D627F" w:rsidP="004D5714">
            <w:pPr>
              <w:rPr>
                <w:rFonts w:ascii="Times New Roman" w:hAnsi="Times New Roman" w:cs="Times New Roman"/>
                <w:sz w:val="20"/>
                <w:szCs w:val="20"/>
                <w:lang w:val="en-GB"/>
              </w:rPr>
            </w:pPr>
            <w:del w:id="189" w:author="Author">
              <w:r w:rsidRPr="00B32ADF" w:rsidDel="004D5714">
                <w:rPr>
                  <w:rFonts w:ascii="Times New Roman" w:hAnsi="Times New Roman" w:cs="Times New Roman"/>
                  <w:sz w:val="20"/>
                  <w:szCs w:val="20"/>
                  <w:lang w:val="en-GB"/>
                </w:rPr>
                <w:delText>C0230</w:delText>
              </w:r>
            </w:del>
            <w:ins w:id="190" w:author="Author">
              <w:r w:rsidR="004D5714" w:rsidRPr="00B32ADF">
                <w:rPr>
                  <w:rFonts w:ascii="Times New Roman" w:hAnsi="Times New Roman" w:cs="Times New Roman"/>
                  <w:sz w:val="20"/>
                  <w:szCs w:val="20"/>
                  <w:lang w:val="en-GB"/>
                </w:rPr>
                <w:t>C02</w:t>
              </w:r>
              <w:r w:rsidR="004D5714">
                <w:rPr>
                  <w:rFonts w:ascii="Times New Roman" w:hAnsi="Times New Roman" w:cs="Times New Roman"/>
                  <w:sz w:val="20"/>
                  <w:szCs w:val="20"/>
                  <w:lang w:val="en-GB"/>
                </w:rPr>
                <w:t>2</w:t>
              </w:r>
              <w:r w:rsidR="004D5714" w:rsidRPr="00B32ADF">
                <w:rPr>
                  <w:rFonts w:ascii="Times New Roman" w:hAnsi="Times New Roman" w:cs="Times New Roman"/>
                  <w:sz w:val="20"/>
                  <w:szCs w:val="20"/>
                  <w:lang w:val="en-GB"/>
                </w:rPr>
                <w:t>0</w:t>
              </w:r>
            </w:ins>
          </w:p>
        </w:tc>
        <w:tc>
          <w:tcPr>
            <w:tcW w:w="2410" w:type="dxa"/>
            <w:gridSpan w:val="2"/>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Health expense risk – Average inflation rate</w:t>
            </w:r>
          </w:p>
        </w:tc>
        <w:tc>
          <w:tcPr>
            <w:tcW w:w="4955" w:type="dxa"/>
          </w:tcPr>
          <w:p w:rsidR="005D627F" w:rsidRPr="00B32ADF" w:rsidRDefault="005D627F" w:rsidP="00D27CE6">
            <w:pPr>
              <w:rPr>
                <w:rFonts w:ascii="Times New Roman" w:hAnsi="Times New Roman" w:cs="Times New Roman"/>
                <w:sz w:val="20"/>
                <w:szCs w:val="20"/>
                <w:lang w:val="en-GB"/>
              </w:rPr>
            </w:pPr>
            <w:r w:rsidRPr="00B32ADF">
              <w:rPr>
                <w:rFonts w:ascii="Times New Roman" w:hAnsi="Times New Roman" w:cs="Times New Roman"/>
                <w:sz w:val="20"/>
                <w:szCs w:val="20"/>
                <w:lang w:val="en-GB"/>
              </w:rPr>
              <w:t>Weighted average inflation rate included in the calculation of the best estimate of these obligations, weighted by the present value of expenses included in the calculation of the best estimate for servicing existing health obligations.</w:t>
            </w:r>
          </w:p>
        </w:tc>
      </w:tr>
    </w:tbl>
    <w:p w:rsidR="00FD6F1B" w:rsidRPr="00B32ADF" w:rsidRDefault="00FD6F1B">
      <w:pPr>
        <w:rPr>
          <w:rFonts w:ascii="Times New Roman" w:hAnsi="Times New Roman" w:cs="Times New Roman"/>
          <w:sz w:val="20"/>
          <w:szCs w:val="20"/>
          <w:lang w:val="en-GB"/>
        </w:rPr>
      </w:pPr>
    </w:p>
    <w:sectPr w:rsidR="00FD6F1B" w:rsidRPr="00B32AD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0047"/>
    <w:multiLevelType w:val="hybridMultilevel"/>
    <w:tmpl w:val="2CC6F44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72F3287D"/>
    <w:multiLevelType w:val="hybridMultilevel"/>
    <w:tmpl w:val="FA5EAD72"/>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D6F1B"/>
    <w:rsid w:val="00052131"/>
    <w:rsid w:val="000614A4"/>
    <w:rsid w:val="00071CBA"/>
    <w:rsid w:val="00157E58"/>
    <w:rsid w:val="001E1B51"/>
    <w:rsid w:val="001F0032"/>
    <w:rsid w:val="00243428"/>
    <w:rsid w:val="00253F10"/>
    <w:rsid w:val="002B68D1"/>
    <w:rsid w:val="00325924"/>
    <w:rsid w:val="00426CD7"/>
    <w:rsid w:val="004A2449"/>
    <w:rsid w:val="004C0DE5"/>
    <w:rsid w:val="004C72FE"/>
    <w:rsid w:val="004D5714"/>
    <w:rsid w:val="004E7C16"/>
    <w:rsid w:val="005D627F"/>
    <w:rsid w:val="005F597B"/>
    <w:rsid w:val="00641969"/>
    <w:rsid w:val="0064697E"/>
    <w:rsid w:val="00672A2F"/>
    <w:rsid w:val="0075028A"/>
    <w:rsid w:val="00752F3C"/>
    <w:rsid w:val="007C6A56"/>
    <w:rsid w:val="00801249"/>
    <w:rsid w:val="008A6CFB"/>
    <w:rsid w:val="00957DB2"/>
    <w:rsid w:val="009706E6"/>
    <w:rsid w:val="0098182E"/>
    <w:rsid w:val="009F4C8D"/>
    <w:rsid w:val="00A35F7E"/>
    <w:rsid w:val="00A5224B"/>
    <w:rsid w:val="00A5279C"/>
    <w:rsid w:val="00A74C01"/>
    <w:rsid w:val="00AC530F"/>
    <w:rsid w:val="00B24FA3"/>
    <w:rsid w:val="00B32ADF"/>
    <w:rsid w:val="00B40FBE"/>
    <w:rsid w:val="00B641F3"/>
    <w:rsid w:val="00C31C12"/>
    <w:rsid w:val="00D27CE6"/>
    <w:rsid w:val="00E12944"/>
    <w:rsid w:val="00E6775C"/>
    <w:rsid w:val="00F10D68"/>
    <w:rsid w:val="00F22673"/>
    <w:rsid w:val="00F40CCD"/>
    <w:rsid w:val="00F90180"/>
    <w:rsid w:val="00FD6F1B"/>
    <w:rsid w:val="00FD79CD"/>
    <w:rsid w:val="00FE74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1C12"/>
    <w:pPr>
      <w:spacing w:line="254" w:lineRule="auto"/>
      <w:ind w:left="720"/>
      <w:contextualSpacing/>
    </w:pPr>
  </w:style>
  <w:style w:type="paragraph" w:styleId="BalloonText">
    <w:name w:val="Balloon Text"/>
    <w:basedOn w:val="Normal"/>
    <w:link w:val="BalloonTextChar"/>
    <w:uiPriority w:val="99"/>
    <w:semiHidden/>
    <w:unhideWhenUsed/>
    <w:rsid w:val="004A2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44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31C12"/>
    <w:pPr>
      <w:spacing w:line="254" w:lineRule="auto"/>
      <w:ind w:left="720"/>
      <w:contextualSpacing/>
    </w:pPr>
  </w:style>
  <w:style w:type="paragraph" w:styleId="BalloonText">
    <w:name w:val="Balloon Text"/>
    <w:basedOn w:val="Normal"/>
    <w:link w:val="BalloonTextChar"/>
    <w:uiPriority w:val="99"/>
    <w:semiHidden/>
    <w:unhideWhenUsed/>
    <w:rsid w:val="004A24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4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75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2186</Words>
  <Characters>12464</Characters>
  <Application>Microsoft Office Word</Application>
  <DocSecurity>0</DocSecurity>
  <Lines>103</Lines>
  <Paragraphs>29</Paragraphs>
  <ScaleCrop>false</ScaleCrop>
  <Company/>
  <LinksUpToDate>false</LinksUpToDate>
  <CharactersWithSpaces>14621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2015-07-02T21:15:00Z</dcterms:created>
  <dcterms:modified xsi:type="dcterms:W3CDTF">2015-07-02T21:15:00Z</dcterms:modified>
</cp:coreProperties>
</file>